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5052B034" w14:textId="77777777" w:rsidTr="00F862D6">
        <w:tc>
          <w:tcPr>
            <w:tcW w:w="1020" w:type="dxa"/>
          </w:tcPr>
          <w:p w14:paraId="50BDBBE0"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33EF2E19" wp14:editId="79C83837">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5AE867E6" w14:textId="77777777" w:rsidR="009677F0" w:rsidRDefault="009677F0" w:rsidP="0037111D">
                                  <w:pPr>
                                    <w:pStyle w:val="Bezmezer"/>
                                    <w:rPr>
                                      <w:b/>
                                    </w:rPr>
                                  </w:pPr>
                                </w:p>
                                <w:p w14:paraId="7BB28175" w14:textId="4F4D1340" w:rsidR="00D63009" w:rsidRDefault="009C2B8D" w:rsidP="0037111D">
                                  <w:pPr>
                                    <w:pStyle w:val="Bezmezer"/>
                                    <w:rPr>
                                      <w:b/>
                                    </w:rPr>
                                  </w:pPr>
                                  <w:r>
                                    <w:rPr>
                                      <w:b/>
                                    </w:rPr>
                                    <w:t>Prostřednictvím EZAK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EF2E19"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14:paraId="5AE867E6" w14:textId="77777777" w:rsidR="009677F0" w:rsidRDefault="009677F0" w:rsidP="0037111D">
                            <w:pPr>
                              <w:pStyle w:val="Bezmezer"/>
                              <w:rPr>
                                <w:b/>
                              </w:rPr>
                            </w:pPr>
                          </w:p>
                          <w:p w14:paraId="7BB28175" w14:textId="4F4D1340" w:rsidR="00D63009" w:rsidRDefault="009C2B8D" w:rsidP="0037111D">
                            <w:pPr>
                              <w:pStyle w:val="Bezmezer"/>
                              <w:rPr>
                                <w:b/>
                              </w:rPr>
                            </w:pPr>
                            <w:r>
                              <w:rPr>
                                <w:b/>
                              </w:rPr>
                              <w:t>Prostřednictvím EZAK</w:t>
                            </w:r>
                          </w:p>
                        </w:txbxContent>
                      </v:textbox>
                      <w10:wrap anchorx="page" anchory="page"/>
                      <w10:anchorlock/>
                    </v:shape>
                  </w:pict>
                </mc:Fallback>
              </mc:AlternateContent>
            </w:r>
          </w:p>
        </w:tc>
        <w:tc>
          <w:tcPr>
            <w:tcW w:w="2552" w:type="dxa"/>
          </w:tcPr>
          <w:p w14:paraId="19DD5DBD" w14:textId="77777777" w:rsidR="00F64786" w:rsidRPr="001A6F12" w:rsidRDefault="00F64786" w:rsidP="0077673A">
            <w:pPr>
              <w:rPr>
                <w:szCs w:val="14"/>
              </w:rPr>
            </w:pPr>
          </w:p>
        </w:tc>
        <w:tc>
          <w:tcPr>
            <w:tcW w:w="823" w:type="dxa"/>
          </w:tcPr>
          <w:p w14:paraId="5C61DB93" w14:textId="77777777" w:rsidR="00F64786" w:rsidRPr="001A6F12" w:rsidRDefault="00F64786" w:rsidP="0077673A">
            <w:pPr>
              <w:rPr>
                <w:szCs w:val="14"/>
              </w:rPr>
            </w:pPr>
          </w:p>
        </w:tc>
        <w:tc>
          <w:tcPr>
            <w:tcW w:w="3685" w:type="dxa"/>
          </w:tcPr>
          <w:p w14:paraId="31316DEB" w14:textId="77777777" w:rsidR="00F64786" w:rsidRPr="001A6F12" w:rsidRDefault="00F64786" w:rsidP="0077673A">
            <w:pPr>
              <w:rPr>
                <w:szCs w:val="14"/>
              </w:rPr>
            </w:pPr>
          </w:p>
        </w:tc>
      </w:tr>
      <w:tr w:rsidR="00F862D6" w:rsidRPr="001A6F12" w14:paraId="1ABB9407" w14:textId="77777777" w:rsidTr="00596C7E">
        <w:tc>
          <w:tcPr>
            <w:tcW w:w="1020" w:type="dxa"/>
          </w:tcPr>
          <w:p w14:paraId="0F3EA0F2" w14:textId="77777777" w:rsidR="00F862D6" w:rsidRPr="001A6F12" w:rsidRDefault="00F862D6" w:rsidP="0077673A">
            <w:pPr>
              <w:rPr>
                <w:szCs w:val="14"/>
              </w:rPr>
            </w:pPr>
          </w:p>
        </w:tc>
        <w:tc>
          <w:tcPr>
            <w:tcW w:w="2552" w:type="dxa"/>
          </w:tcPr>
          <w:p w14:paraId="70B12686" w14:textId="77777777" w:rsidR="00F862D6" w:rsidRPr="001A6F12" w:rsidRDefault="00F862D6" w:rsidP="00764595">
            <w:pPr>
              <w:rPr>
                <w:szCs w:val="14"/>
              </w:rPr>
            </w:pPr>
          </w:p>
        </w:tc>
        <w:tc>
          <w:tcPr>
            <w:tcW w:w="823" w:type="dxa"/>
          </w:tcPr>
          <w:p w14:paraId="571FCEE0" w14:textId="77777777" w:rsidR="00F862D6" w:rsidRPr="001A6F12" w:rsidRDefault="00F862D6" w:rsidP="0077673A">
            <w:pPr>
              <w:rPr>
                <w:szCs w:val="14"/>
              </w:rPr>
            </w:pPr>
          </w:p>
        </w:tc>
        <w:tc>
          <w:tcPr>
            <w:tcW w:w="3685" w:type="dxa"/>
            <w:vMerge w:val="restart"/>
          </w:tcPr>
          <w:p w14:paraId="7A504C4D" w14:textId="77777777" w:rsidR="00596C7E" w:rsidRPr="001A6F12" w:rsidRDefault="00596C7E" w:rsidP="00596C7E">
            <w:pPr>
              <w:rPr>
                <w:rStyle w:val="Potovnadresa"/>
                <w:sz w:val="14"/>
                <w:szCs w:val="14"/>
              </w:rPr>
            </w:pPr>
          </w:p>
          <w:p w14:paraId="758C1982" w14:textId="77777777" w:rsidR="00F862D6" w:rsidRPr="001A6F12" w:rsidRDefault="00F862D6" w:rsidP="00596C7E">
            <w:pPr>
              <w:rPr>
                <w:rStyle w:val="Potovnadresa"/>
                <w:sz w:val="14"/>
                <w:szCs w:val="14"/>
              </w:rPr>
            </w:pPr>
          </w:p>
        </w:tc>
      </w:tr>
      <w:tr w:rsidR="00F862D6" w:rsidRPr="001A6F12" w14:paraId="0DA2D5B9" w14:textId="77777777" w:rsidTr="00F862D6">
        <w:tc>
          <w:tcPr>
            <w:tcW w:w="1020" w:type="dxa"/>
          </w:tcPr>
          <w:p w14:paraId="292A9780" w14:textId="77777777" w:rsidR="00F862D6" w:rsidRPr="00F26AC7" w:rsidRDefault="00F862D6" w:rsidP="0077673A">
            <w:pPr>
              <w:rPr>
                <w:szCs w:val="14"/>
              </w:rPr>
            </w:pPr>
            <w:r w:rsidRPr="00F26AC7">
              <w:rPr>
                <w:szCs w:val="14"/>
              </w:rPr>
              <w:t>Naše zn.</w:t>
            </w:r>
          </w:p>
        </w:tc>
        <w:tc>
          <w:tcPr>
            <w:tcW w:w="2552" w:type="dxa"/>
          </w:tcPr>
          <w:p w14:paraId="6202E3DD" w14:textId="7F4CCB09" w:rsidR="00F862D6" w:rsidRPr="00F26AC7" w:rsidRDefault="00F26AC7" w:rsidP="009677F0">
            <w:pPr>
              <w:rPr>
                <w:szCs w:val="14"/>
              </w:rPr>
            </w:pPr>
            <w:r w:rsidRPr="00F26AC7">
              <w:rPr>
                <w:szCs w:val="14"/>
              </w:rPr>
              <w:t>2382</w:t>
            </w:r>
            <w:r w:rsidR="00B841EE" w:rsidRPr="00F26AC7">
              <w:rPr>
                <w:szCs w:val="14"/>
              </w:rPr>
              <w:t>/</w:t>
            </w:r>
            <w:r w:rsidR="009677F0" w:rsidRPr="00F26AC7">
              <w:rPr>
                <w:szCs w:val="14"/>
              </w:rPr>
              <w:t>2022</w:t>
            </w:r>
            <w:r w:rsidR="00621F7A" w:rsidRPr="00F26AC7">
              <w:rPr>
                <w:szCs w:val="14"/>
              </w:rPr>
              <w:t>-SŽ</w:t>
            </w:r>
            <w:r w:rsidR="003E6B9A" w:rsidRPr="00F26AC7">
              <w:rPr>
                <w:szCs w:val="14"/>
              </w:rPr>
              <w:t>-SSV-Ú3</w:t>
            </w:r>
          </w:p>
        </w:tc>
        <w:tc>
          <w:tcPr>
            <w:tcW w:w="823" w:type="dxa"/>
          </w:tcPr>
          <w:p w14:paraId="23EC7160" w14:textId="77777777" w:rsidR="00F862D6" w:rsidRPr="001A6F12" w:rsidRDefault="00F862D6" w:rsidP="0077673A">
            <w:pPr>
              <w:rPr>
                <w:szCs w:val="14"/>
              </w:rPr>
            </w:pPr>
          </w:p>
        </w:tc>
        <w:tc>
          <w:tcPr>
            <w:tcW w:w="3685" w:type="dxa"/>
            <w:vMerge/>
          </w:tcPr>
          <w:p w14:paraId="40C62C6B" w14:textId="77777777" w:rsidR="00F862D6" w:rsidRPr="001A6F12" w:rsidRDefault="00F862D6" w:rsidP="0077673A">
            <w:pPr>
              <w:rPr>
                <w:szCs w:val="14"/>
              </w:rPr>
            </w:pPr>
          </w:p>
        </w:tc>
      </w:tr>
      <w:tr w:rsidR="00F862D6" w:rsidRPr="001A6F12" w14:paraId="3E766EB9" w14:textId="77777777" w:rsidTr="00F862D6">
        <w:tc>
          <w:tcPr>
            <w:tcW w:w="1020" w:type="dxa"/>
          </w:tcPr>
          <w:p w14:paraId="3AEDCD4F" w14:textId="77777777" w:rsidR="00F862D6" w:rsidRPr="00C00E66" w:rsidRDefault="00F862D6" w:rsidP="0077673A">
            <w:pPr>
              <w:rPr>
                <w:szCs w:val="14"/>
              </w:rPr>
            </w:pPr>
            <w:r w:rsidRPr="00C00E66">
              <w:rPr>
                <w:szCs w:val="14"/>
              </w:rPr>
              <w:t>Listů/příloh</w:t>
            </w:r>
          </w:p>
        </w:tc>
        <w:tc>
          <w:tcPr>
            <w:tcW w:w="2552" w:type="dxa"/>
          </w:tcPr>
          <w:p w14:paraId="4FEA24E4" w14:textId="50AC3231" w:rsidR="00F862D6" w:rsidRPr="00C00E66" w:rsidRDefault="00C00E66" w:rsidP="00CC1E2B">
            <w:pPr>
              <w:rPr>
                <w:szCs w:val="14"/>
              </w:rPr>
            </w:pPr>
            <w:r w:rsidRPr="00C00E66">
              <w:rPr>
                <w:szCs w:val="14"/>
              </w:rPr>
              <w:t>13</w:t>
            </w:r>
            <w:r w:rsidR="009677F0" w:rsidRPr="00C00E66">
              <w:rPr>
                <w:szCs w:val="14"/>
              </w:rPr>
              <w:t>/2</w:t>
            </w:r>
          </w:p>
        </w:tc>
        <w:tc>
          <w:tcPr>
            <w:tcW w:w="823" w:type="dxa"/>
          </w:tcPr>
          <w:p w14:paraId="64962CD2" w14:textId="77777777" w:rsidR="00F862D6" w:rsidRPr="001A6F12" w:rsidRDefault="00F862D6" w:rsidP="0077673A">
            <w:pPr>
              <w:rPr>
                <w:szCs w:val="14"/>
              </w:rPr>
            </w:pPr>
          </w:p>
        </w:tc>
        <w:tc>
          <w:tcPr>
            <w:tcW w:w="3685" w:type="dxa"/>
            <w:vMerge/>
          </w:tcPr>
          <w:p w14:paraId="70426700" w14:textId="77777777" w:rsidR="00F862D6" w:rsidRPr="001A6F12" w:rsidRDefault="00F862D6" w:rsidP="0077673A">
            <w:pPr>
              <w:rPr>
                <w:noProof/>
                <w:szCs w:val="14"/>
              </w:rPr>
            </w:pPr>
          </w:p>
        </w:tc>
      </w:tr>
      <w:tr w:rsidR="00F862D6" w:rsidRPr="001A6F12" w14:paraId="11175B7D" w14:textId="77777777" w:rsidTr="00B23CA3">
        <w:trPr>
          <w:trHeight w:val="77"/>
        </w:trPr>
        <w:tc>
          <w:tcPr>
            <w:tcW w:w="1020" w:type="dxa"/>
          </w:tcPr>
          <w:p w14:paraId="608295A2" w14:textId="77777777" w:rsidR="00F862D6" w:rsidRPr="001A6F12" w:rsidRDefault="00F862D6" w:rsidP="0077673A">
            <w:pPr>
              <w:rPr>
                <w:szCs w:val="14"/>
              </w:rPr>
            </w:pPr>
          </w:p>
        </w:tc>
        <w:tc>
          <w:tcPr>
            <w:tcW w:w="2552" w:type="dxa"/>
          </w:tcPr>
          <w:p w14:paraId="0CB34D4F" w14:textId="77777777" w:rsidR="00F862D6" w:rsidRPr="001A6F12" w:rsidRDefault="00F862D6" w:rsidP="0077673A">
            <w:pPr>
              <w:rPr>
                <w:szCs w:val="14"/>
              </w:rPr>
            </w:pPr>
          </w:p>
        </w:tc>
        <w:tc>
          <w:tcPr>
            <w:tcW w:w="823" w:type="dxa"/>
          </w:tcPr>
          <w:p w14:paraId="55A980ED" w14:textId="77777777" w:rsidR="00F862D6" w:rsidRPr="001A6F12" w:rsidRDefault="00F862D6" w:rsidP="0077673A">
            <w:pPr>
              <w:rPr>
                <w:szCs w:val="14"/>
              </w:rPr>
            </w:pPr>
          </w:p>
        </w:tc>
        <w:tc>
          <w:tcPr>
            <w:tcW w:w="3685" w:type="dxa"/>
            <w:vMerge/>
          </w:tcPr>
          <w:p w14:paraId="62C3EAE6" w14:textId="77777777" w:rsidR="00F862D6" w:rsidRPr="001A6F12" w:rsidRDefault="00F862D6" w:rsidP="0077673A">
            <w:pPr>
              <w:rPr>
                <w:szCs w:val="14"/>
              </w:rPr>
            </w:pPr>
          </w:p>
        </w:tc>
      </w:tr>
      <w:tr w:rsidR="00F862D6" w:rsidRPr="001A6F12" w14:paraId="2FFC8F68" w14:textId="77777777" w:rsidTr="00F862D6">
        <w:tc>
          <w:tcPr>
            <w:tcW w:w="1020" w:type="dxa"/>
          </w:tcPr>
          <w:p w14:paraId="481D8D65" w14:textId="77777777" w:rsidR="00F862D6" w:rsidRPr="001A6F12" w:rsidRDefault="00F862D6" w:rsidP="0077673A">
            <w:pPr>
              <w:rPr>
                <w:szCs w:val="14"/>
              </w:rPr>
            </w:pPr>
            <w:r w:rsidRPr="001A6F12">
              <w:rPr>
                <w:szCs w:val="14"/>
              </w:rPr>
              <w:t>Vyřizuje</w:t>
            </w:r>
          </w:p>
        </w:tc>
        <w:tc>
          <w:tcPr>
            <w:tcW w:w="2552" w:type="dxa"/>
          </w:tcPr>
          <w:p w14:paraId="30C6445E" w14:textId="22AB83A0" w:rsidR="00F862D6" w:rsidRPr="001A6F12" w:rsidRDefault="009677F0" w:rsidP="00FE3455">
            <w:pPr>
              <w:rPr>
                <w:szCs w:val="14"/>
              </w:rPr>
            </w:pPr>
            <w:r>
              <w:rPr>
                <w:szCs w:val="14"/>
              </w:rPr>
              <w:t>Mgr. Kateřina Lacigová</w:t>
            </w:r>
          </w:p>
        </w:tc>
        <w:tc>
          <w:tcPr>
            <w:tcW w:w="823" w:type="dxa"/>
          </w:tcPr>
          <w:p w14:paraId="41399A79" w14:textId="77777777" w:rsidR="00F862D6" w:rsidRPr="001A6F12" w:rsidRDefault="00F862D6" w:rsidP="0077673A">
            <w:pPr>
              <w:rPr>
                <w:szCs w:val="14"/>
              </w:rPr>
            </w:pPr>
          </w:p>
        </w:tc>
        <w:tc>
          <w:tcPr>
            <w:tcW w:w="3685" w:type="dxa"/>
            <w:vMerge/>
          </w:tcPr>
          <w:p w14:paraId="59E7E301" w14:textId="77777777" w:rsidR="00F862D6" w:rsidRPr="001A6F12" w:rsidRDefault="00F862D6" w:rsidP="0077673A">
            <w:pPr>
              <w:rPr>
                <w:szCs w:val="14"/>
              </w:rPr>
            </w:pPr>
          </w:p>
        </w:tc>
      </w:tr>
      <w:tr w:rsidR="009A7568" w:rsidRPr="001A6F12" w14:paraId="4401CACC" w14:textId="77777777" w:rsidTr="00F862D6">
        <w:tc>
          <w:tcPr>
            <w:tcW w:w="1020" w:type="dxa"/>
          </w:tcPr>
          <w:p w14:paraId="07164DCB" w14:textId="77777777" w:rsidR="009A7568" w:rsidRPr="001A6F12" w:rsidRDefault="009A7568" w:rsidP="009A7568">
            <w:pPr>
              <w:rPr>
                <w:szCs w:val="14"/>
              </w:rPr>
            </w:pPr>
          </w:p>
        </w:tc>
        <w:tc>
          <w:tcPr>
            <w:tcW w:w="2552" w:type="dxa"/>
          </w:tcPr>
          <w:p w14:paraId="7DB32362" w14:textId="77777777" w:rsidR="009A7568" w:rsidRPr="001A6F12" w:rsidRDefault="009A7568" w:rsidP="009A7568">
            <w:pPr>
              <w:rPr>
                <w:szCs w:val="14"/>
              </w:rPr>
            </w:pPr>
          </w:p>
        </w:tc>
        <w:tc>
          <w:tcPr>
            <w:tcW w:w="823" w:type="dxa"/>
          </w:tcPr>
          <w:p w14:paraId="5C61611C" w14:textId="77777777" w:rsidR="009A7568" w:rsidRPr="001A6F12" w:rsidRDefault="009A7568" w:rsidP="009A7568">
            <w:pPr>
              <w:rPr>
                <w:szCs w:val="14"/>
              </w:rPr>
            </w:pPr>
          </w:p>
        </w:tc>
        <w:tc>
          <w:tcPr>
            <w:tcW w:w="3685" w:type="dxa"/>
            <w:vMerge/>
          </w:tcPr>
          <w:p w14:paraId="1ED7486A" w14:textId="77777777" w:rsidR="009A7568" w:rsidRPr="001A6F12" w:rsidRDefault="009A7568" w:rsidP="009A7568">
            <w:pPr>
              <w:rPr>
                <w:szCs w:val="14"/>
              </w:rPr>
            </w:pPr>
          </w:p>
        </w:tc>
      </w:tr>
      <w:tr w:rsidR="009A7568" w:rsidRPr="001A6F12" w14:paraId="1414984E" w14:textId="77777777" w:rsidTr="00F862D6">
        <w:tc>
          <w:tcPr>
            <w:tcW w:w="1020" w:type="dxa"/>
          </w:tcPr>
          <w:p w14:paraId="13CDC81B" w14:textId="77777777" w:rsidR="009A7568" w:rsidRPr="001A6F12" w:rsidRDefault="009A7568" w:rsidP="009A7568">
            <w:pPr>
              <w:rPr>
                <w:szCs w:val="14"/>
              </w:rPr>
            </w:pPr>
            <w:r w:rsidRPr="001A6F12">
              <w:rPr>
                <w:szCs w:val="14"/>
              </w:rPr>
              <w:t>Mobil</w:t>
            </w:r>
          </w:p>
        </w:tc>
        <w:tc>
          <w:tcPr>
            <w:tcW w:w="2552" w:type="dxa"/>
          </w:tcPr>
          <w:p w14:paraId="58827F09" w14:textId="5F3CB402" w:rsidR="009A7568" w:rsidRPr="001A6F12" w:rsidRDefault="009677F0" w:rsidP="009A7568">
            <w:pPr>
              <w:rPr>
                <w:szCs w:val="14"/>
              </w:rPr>
            </w:pPr>
            <w:r>
              <w:rPr>
                <w:szCs w:val="14"/>
              </w:rPr>
              <w:t>+420 724 932 384</w:t>
            </w:r>
          </w:p>
        </w:tc>
        <w:tc>
          <w:tcPr>
            <w:tcW w:w="823" w:type="dxa"/>
          </w:tcPr>
          <w:p w14:paraId="21506433" w14:textId="77777777" w:rsidR="009A7568" w:rsidRPr="001A6F12" w:rsidRDefault="009A7568" w:rsidP="009A7568">
            <w:pPr>
              <w:rPr>
                <w:szCs w:val="14"/>
              </w:rPr>
            </w:pPr>
          </w:p>
        </w:tc>
        <w:tc>
          <w:tcPr>
            <w:tcW w:w="3685" w:type="dxa"/>
            <w:vMerge/>
          </w:tcPr>
          <w:p w14:paraId="2420A988" w14:textId="77777777" w:rsidR="009A7568" w:rsidRPr="001A6F12" w:rsidRDefault="009A7568" w:rsidP="009A7568">
            <w:pPr>
              <w:rPr>
                <w:szCs w:val="14"/>
              </w:rPr>
            </w:pPr>
          </w:p>
        </w:tc>
      </w:tr>
      <w:tr w:rsidR="009A7568" w:rsidRPr="001A6F12" w14:paraId="77E62902" w14:textId="77777777" w:rsidTr="00F862D6">
        <w:tc>
          <w:tcPr>
            <w:tcW w:w="1020" w:type="dxa"/>
          </w:tcPr>
          <w:p w14:paraId="7523B044" w14:textId="77777777" w:rsidR="009A7568" w:rsidRPr="001A6F12" w:rsidRDefault="009A7568" w:rsidP="009A7568">
            <w:pPr>
              <w:rPr>
                <w:szCs w:val="14"/>
              </w:rPr>
            </w:pPr>
            <w:r w:rsidRPr="001A6F12">
              <w:rPr>
                <w:szCs w:val="14"/>
              </w:rPr>
              <w:t>E-mail</w:t>
            </w:r>
          </w:p>
        </w:tc>
        <w:tc>
          <w:tcPr>
            <w:tcW w:w="2552" w:type="dxa"/>
          </w:tcPr>
          <w:p w14:paraId="752E08ED" w14:textId="7854CB20" w:rsidR="009A7568" w:rsidRPr="005D3B80" w:rsidRDefault="009677F0" w:rsidP="006104F6">
            <w:pPr>
              <w:rPr>
                <w:szCs w:val="14"/>
              </w:rPr>
            </w:pPr>
            <w:r w:rsidRPr="005D3B80">
              <w:rPr>
                <w:szCs w:val="14"/>
              </w:rPr>
              <w:t>Lacigova@spravazeleznic.cz</w:t>
            </w:r>
          </w:p>
        </w:tc>
        <w:tc>
          <w:tcPr>
            <w:tcW w:w="823" w:type="dxa"/>
          </w:tcPr>
          <w:p w14:paraId="02195F6B" w14:textId="77777777" w:rsidR="009A7568" w:rsidRPr="001A6F12" w:rsidRDefault="009A7568" w:rsidP="009A7568">
            <w:pPr>
              <w:rPr>
                <w:szCs w:val="14"/>
              </w:rPr>
            </w:pPr>
          </w:p>
        </w:tc>
        <w:tc>
          <w:tcPr>
            <w:tcW w:w="3685" w:type="dxa"/>
            <w:vMerge/>
          </w:tcPr>
          <w:p w14:paraId="226E2DF7" w14:textId="77777777" w:rsidR="009A7568" w:rsidRPr="001A6F12" w:rsidRDefault="009A7568" w:rsidP="009A7568">
            <w:pPr>
              <w:rPr>
                <w:szCs w:val="14"/>
              </w:rPr>
            </w:pPr>
          </w:p>
        </w:tc>
      </w:tr>
      <w:tr w:rsidR="009A7568" w:rsidRPr="001A6F12" w14:paraId="5960AA62" w14:textId="77777777" w:rsidTr="00F862D6">
        <w:tc>
          <w:tcPr>
            <w:tcW w:w="1020" w:type="dxa"/>
          </w:tcPr>
          <w:p w14:paraId="53C01F1F" w14:textId="77777777" w:rsidR="009A7568" w:rsidRPr="001A6F12" w:rsidRDefault="009A7568" w:rsidP="009A7568">
            <w:pPr>
              <w:rPr>
                <w:szCs w:val="14"/>
              </w:rPr>
            </w:pPr>
          </w:p>
        </w:tc>
        <w:tc>
          <w:tcPr>
            <w:tcW w:w="2552" w:type="dxa"/>
          </w:tcPr>
          <w:p w14:paraId="0C76C999" w14:textId="77777777" w:rsidR="009A7568" w:rsidRPr="005D3B80" w:rsidRDefault="009A7568" w:rsidP="009A7568">
            <w:pPr>
              <w:rPr>
                <w:szCs w:val="14"/>
              </w:rPr>
            </w:pPr>
          </w:p>
        </w:tc>
        <w:tc>
          <w:tcPr>
            <w:tcW w:w="823" w:type="dxa"/>
          </w:tcPr>
          <w:p w14:paraId="4420A42F" w14:textId="77777777" w:rsidR="009A7568" w:rsidRPr="001A6F12" w:rsidRDefault="009A7568" w:rsidP="009A7568">
            <w:pPr>
              <w:rPr>
                <w:szCs w:val="14"/>
              </w:rPr>
            </w:pPr>
          </w:p>
        </w:tc>
        <w:tc>
          <w:tcPr>
            <w:tcW w:w="3685" w:type="dxa"/>
          </w:tcPr>
          <w:p w14:paraId="3347825B" w14:textId="77777777" w:rsidR="009A7568" w:rsidRPr="001A6F12" w:rsidRDefault="009A7568" w:rsidP="009A7568">
            <w:pPr>
              <w:rPr>
                <w:szCs w:val="14"/>
              </w:rPr>
            </w:pPr>
          </w:p>
        </w:tc>
      </w:tr>
      <w:tr w:rsidR="009A7568" w:rsidRPr="001A6F12" w14:paraId="7A643E35" w14:textId="77777777" w:rsidTr="00F862D6">
        <w:tc>
          <w:tcPr>
            <w:tcW w:w="1020" w:type="dxa"/>
          </w:tcPr>
          <w:p w14:paraId="6C755CD2" w14:textId="68917343" w:rsidR="009A7568" w:rsidRPr="001A6F12" w:rsidRDefault="009677F0" w:rsidP="009A7568">
            <w:pPr>
              <w:rPr>
                <w:szCs w:val="14"/>
              </w:rPr>
            </w:pPr>
            <w:r>
              <w:rPr>
                <w:szCs w:val="14"/>
              </w:rPr>
              <w:t>Datum:</w:t>
            </w:r>
          </w:p>
        </w:tc>
        <w:tc>
          <w:tcPr>
            <w:tcW w:w="2552" w:type="dxa"/>
          </w:tcPr>
          <w:p w14:paraId="6D76E1B7" w14:textId="3C04B458" w:rsidR="009A7568" w:rsidRPr="005D3B80" w:rsidRDefault="005D3B80" w:rsidP="009A7568">
            <w:pPr>
              <w:rPr>
                <w:szCs w:val="14"/>
              </w:rPr>
            </w:pPr>
            <w:r w:rsidRPr="005D3B80">
              <w:rPr>
                <w:szCs w:val="14"/>
              </w:rPr>
              <w:t>4</w:t>
            </w:r>
            <w:r w:rsidR="009677F0" w:rsidRPr="005D3B80">
              <w:rPr>
                <w:szCs w:val="14"/>
              </w:rPr>
              <w:t>. února 2022</w:t>
            </w:r>
          </w:p>
        </w:tc>
        <w:tc>
          <w:tcPr>
            <w:tcW w:w="823" w:type="dxa"/>
          </w:tcPr>
          <w:p w14:paraId="04BE2C62" w14:textId="77777777" w:rsidR="009A7568" w:rsidRPr="001A6F12" w:rsidRDefault="009A7568" w:rsidP="009A7568">
            <w:pPr>
              <w:rPr>
                <w:szCs w:val="14"/>
              </w:rPr>
            </w:pPr>
          </w:p>
        </w:tc>
        <w:tc>
          <w:tcPr>
            <w:tcW w:w="3685" w:type="dxa"/>
          </w:tcPr>
          <w:p w14:paraId="0EB96BAB" w14:textId="77777777" w:rsidR="009A7568" w:rsidRPr="001A6F12" w:rsidRDefault="009A7568" w:rsidP="009A7568">
            <w:pPr>
              <w:rPr>
                <w:szCs w:val="14"/>
              </w:rPr>
            </w:pPr>
          </w:p>
        </w:tc>
      </w:tr>
      <w:tr w:rsidR="00F64786" w:rsidRPr="001A6F12" w14:paraId="45C2653E" w14:textId="77777777" w:rsidTr="00F862D6">
        <w:tc>
          <w:tcPr>
            <w:tcW w:w="1020" w:type="dxa"/>
          </w:tcPr>
          <w:p w14:paraId="72B37535" w14:textId="77777777" w:rsidR="00F64786" w:rsidRPr="001A6F12" w:rsidRDefault="00F64786" w:rsidP="0077673A">
            <w:pPr>
              <w:rPr>
                <w:szCs w:val="14"/>
              </w:rPr>
            </w:pPr>
          </w:p>
        </w:tc>
        <w:tc>
          <w:tcPr>
            <w:tcW w:w="2552" w:type="dxa"/>
          </w:tcPr>
          <w:p w14:paraId="69A45921" w14:textId="77777777" w:rsidR="00F64786" w:rsidRPr="001A6F12" w:rsidRDefault="00F64786" w:rsidP="00F310F8">
            <w:pPr>
              <w:rPr>
                <w:szCs w:val="14"/>
                <w:highlight w:val="yellow"/>
              </w:rPr>
            </w:pPr>
          </w:p>
        </w:tc>
        <w:tc>
          <w:tcPr>
            <w:tcW w:w="823" w:type="dxa"/>
          </w:tcPr>
          <w:p w14:paraId="60FC2FF6" w14:textId="77777777" w:rsidR="00F64786" w:rsidRPr="001A6F12" w:rsidRDefault="00F64786" w:rsidP="0077673A">
            <w:pPr>
              <w:rPr>
                <w:szCs w:val="14"/>
              </w:rPr>
            </w:pPr>
          </w:p>
        </w:tc>
        <w:tc>
          <w:tcPr>
            <w:tcW w:w="3685" w:type="dxa"/>
          </w:tcPr>
          <w:p w14:paraId="45C8DC90" w14:textId="77777777" w:rsidR="00F64786" w:rsidRPr="001A6F12" w:rsidRDefault="00F64786" w:rsidP="0077673A">
            <w:pPr>
              <w:rPr>
                <w:szCs w:val="14"/>
              </w:rPr>
            </w:pPr>
          </w:p>
        </w:tc>
      </w:tr>
      <w:tr w:rsidR="00F862D6" w:rsidRPr="001A6F12" w14:paraId="351EBD44" w14:textId="77777777" w:rsidTr="00B45E9E">
        <w:trPr>
          <w:trHeight w:val="794"/>
        </w:trPr>
        <w:tc>
          <w:tcPr>
            <w:tcW w:w="1020" w:type="dxa"/>
          </w:tcPr>
          <w:p w14:paraId="4DB2C8B3" w14:textId="77777777" w:rsidR="00F862D6" w:rsidRPr="001A6F12" w:rsidRDefault="00F862D6" w:rsidP="0077673A">
            <w:pPr>
              <w:rPr>
                <w:szCs w:val="14"/>
              </w:rPr>
            </w:pPr>
          </w:p>
        </w:tc>
        <w:tc>
          <w:tcPr>
            <w:tcW w:w="2552" w:type="dxa"/>
          </w:tcPr>
          <w:p w14:paraId="5ECA5850" w14:textId="77777777" w:rsidR="00F862D6" w:rsidRPr="001A6F12" w:rsidRDefault="00F862D6" w:rsidP="00F310F8">
            <w:pPr>
              <w:rPr>
                <w:szCs w:val="14"/>
              </w:rPr>
            </w:pPr>
          </w:p>
        </w:tc>
        <w:tc>
          <w:tcPr>
            <w:tcW w:w="823" w:type="dxa"/>
          </w:tcPr>
          <w:p w14:paraId="13AAD460" w14:textId="77777777" w:rsidR="00F862D6" w:rsidRPr="001A6F12" w:rsidRDefault="00F862D6" w:rsidP="0077673A">
            <w:pPr>
              <w:rPr>
                <w:szCs w:val="14"/>
              </w:rPr>
            </w:pPr>
          </w:p>
        </w:tc>
        <w:tc>
          <w:tcPr>
            <w:tcW w:w="3685" w:type="dxa"/>
          </w:tcPr>
          <w:p w14:paraId="1BA21C27" w14:textId="77777777" w:rsidR="00F862D6" w:rsidRPr="001A6F12" w:rsidRDefault="00F862D6" w:rsidP="0077673A">
            <w:pPr>
              <w:rPr>
                <w:szCs w:val="14"/>
              </w:rPr>
            </w:pPr>
          </w:p>
        </w:tc>
      </w:tr>
    </w:tbl>
    <w:p w14:paraId="774F9CE9"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44439439" w14:textId="77777777" w:rsidR="00FC44E6" w:rsidRPr="00FC44E6" w:rsidRDefault="00FC44E6" w:rsidP="00FC44E6">
      <w:pPr>
        <w:spacing w:after="0" w:line="240" w:lineRule="auto"/>
        <w:ind w:left="567" w:hanging="567"/>
        <w:rPr>
          <w:rFonts w:eastAsia="Times New Roman" w:cs="Times New Roman"/>
          <w:b/>
          <w:lang w:eastAsia="cs-CZ"/>
        </w:rPr>
      </w:pPr>
    </w:p>
    <w:p w14:paraId="00507CF1" w14:textId="77777777" w:rsidR="009677F0" w:rsidRDefault="00FC44E6" w:rsidP="00FC44E6">
      <w:pPr>
        <w:spacing w:after="0" w:line="240" w:lineRule="auto"/>
        <w:rPr>
          <w:rFonts w:eastAsia="Times New Roman" w:cs="Times New Roman"/>
          <w:lang w:eastAsia="cs-CZ"/>
        </w:rPr>
      </w:pPr>
      <w:r w:rsidRPr="00FC44E6">
        <w:rPr>
          <w:rFonts w:eastAsia="Times New Roman" w:cs="Times New Roman"/>
          <w:lang w:eastAsia="cs-CZ"/>
        </w:rPr>
        <w:t xml:space="preserve">Níže uvedený zadavatel Vás tímto vyzývá k podání nabídky ve veřejné zakázce </w:t>
      </w:r>
    </w:p>
    <w:p w14:paraId="3EF55199" w14:textId="54BD88A5" w:rsidR="009677F0" w:rsidRDefault="009677F0" w:rsidP="00FC44E6">
      <w:pPr>
        <w:spacing w:after="0" w:line="240" w:lineRule="auto"/>
        <w:rPr>
          <w:rFonts w:eastAsia="Times New Roman" w:cs="Times New Roman"/>
          <w:lang w:eastAsia="cs-CZ"/>
        </w:rPr>
      </w:pPr>
    </w:p>
    <w:p w14:paraId="3D229707" w14:textId="77777777" w:rsidR="009677F0" w:rsidRPr="00B95D22" w:rsidRDefault="009677F0" w:rsidP="009677F0">
      <w:pPr>
        <w:spacing w:after="0" w:line="240" w:lineRule="auto"/>
        <w:rPr>
          <w:rFonts w:eastAsia="Times New Roman" w:cs="Times New Roman"/>
          <w:color w:val="000000"/>
          <w:lang w:eastAsia="cs-CZ"/>
        </w:rPr>
      </w:pPr>
      <w:r w:rsidRPr="00881337">
        <w:rPr>
          <w:rFonts w:eastAsia="Times New Roman" w:cs="Times New Roman"/>
          <w:color w:val="000000"/>
          <w:lang w:eastAsia="cs-CZ"/>
        </w:rPr>
        <w:t xml:space="preserve">na </w:t>
      </w:r>
      <w:r w:rsidRPr="00B95D22">
        <w:rPr>
          <w:rFonts w:eastAsia="Times New Roman" w:cs="Times New Roman"/>
          <w:color w:val="000000"/>
          <w:lang w:eastAsia="cs-CZ"/>
        </w:rPr>
        <w:t>služby:</w:t>
      </w:r>
      <w:r w:rsidRPr="00B95D22">
        <w:rPr>
          <w:rFonts w:eastAsia="Times New Roman" w:cs="Times New Roman"/>
          <w:b/>
          <w:color w:val="000000"/>
          <w:lang w:eastAsia="cs-CZ"/>
        </w:rPr>
        <w:t xml:space="preserve"> Výkon </w:t>
      </w:r>
      <w:r w:rsidRPr="00B95D22">
        <w:rPr>
          <w:rStyle w:val="Nadpisvtabulce"/>
          <w:rFonts w:ascii="Verdana" w:hAnsi="Verdana"/>
          <w:bCs/>
        </w:rPr>
        <w:t>stavebního dozoru (asistent správce stavby)</w:t>
      </w:r>
      <w:r w:rsidRPr="00B95D22">
        <w:rPr>
          <w:rFonts w:ascii="Verdana" w:hAnsi="Verdana" w:cs="Arial"/>
          <w:b/>
        </w:rPr>
        <w:t xml:space="preserve"> </w:t>
      </w:r>
      <w:r w:rsidRPr="00B95D22">
        <w:rPr>
          <w:rFonts w:eastAsia="Times New Roman" w:cs="Times New Roman"/>
          <w:b/>
          <w:bCs/>
          <w:lang w:eastAsia="cs-CZ"/>
        </w:rPr>
        <w:t xml:space="preserve">na pozici </w:t>
      </w:r>
      <w:r w:rsidRPr="00B95D22">
        <w:rPr>
          <w:b/>
        </w:rPr>
        <w:t>specialisty na mosty a inženýrské konstrukce</w:t>
      </w:r>
      <w:r w:rsidRPr="00B95D22">
        <w:rPr>
          <w:rFonts w:eastAsia="Times New Roman" w:cs="Times New Roman"/>
          <w:b/>
          <w:bCs/>
          <w:i/>
          <w:lang w:eastAsia="cs-CZ"/>
        </w:rPr>
        <w:t xml:space="preserve"> </w:t>
      </w:r>
      <w:r w:rsidRPr="00B95D22">
        <w:rPr>
          <w:rFonts w:ascii="Verdana" w:hAnsi="Verdana" w:cs="Arial"/>
        </w:rPr>
        <w:t>v rámci stavby</w:t>
      </w:r>
    </w:p>
    <w:p w14:paraId="7308ABF3" w14:textId="77777777" w:rsidR="009677F0" w:rsidRPr="00B95D22" w:rsidRDefault="009677F0" w:rsidP="009677F0">
      <w:pPr>
        <w:spacing w:after="0" w:line="240" w:lineRule="auto"/>
        <w:jc w:val="both"/>
        <w:rPr>
          <w:rFonts w:eastAsia="Times New Roman" w:cs="Times New Roman"/>
          <w:color w:val="FF0000"/>
          <w:lang w:eastAsia="cs-CZ"/>
        </w:rPr>
      </w:pPr>
    </w:p>
    <w:p w14:paraId="2EB98343" w14:textId="77777777" w:rsidR="009677F0" w:rsidRDefault="009677F0" w:rsidP="009677F0">
      <w:pPr>
        <w:widowControl w:val="0"/>
        <w:autoSpaceDE w:val="0"/>
        <w:autoSpaceDN w:val="0"/>
        <w:spacing w:after="0" w:line="240" w:lineRule="auto"/>
        <w:jc w:val="both"/>
        <w:rPr>
          <w:rFonts w:eastAsia="Times New Roman" w:cs="Times New Roman"/>
          <w:b/>
          <w:lang w:eastAsia="cs-CZ"/>
        </w:rPr>
      </w:pPr>
      <w:r w:rsidRPr="00B95D22">
        <w:rPr>
          <w:rFonts w:eastAsia="Times New Roman" w:cs="Times New Roman"/>
          <w:lang w:eastAsia="cs-CZ"/>
        </w:rPr>
        <w:t>s názvem:</w:t>
      </w:r>
      <w:r w:rsidRPr="00B95D22">
        <w:rPr>
          <w:rFonts w:eastAsia="Times New Roman" w:cs="Times New Roman"/>
          <w:b/>
          <w:lang w:eastAsia="cs-CZ"/>
        </w:rPr>
        <w:t xml:space="preserve"> „</w:t>
      </w:r>
      <w:r w:rsidRPr="00B95D22">
        <w:rPr>
          <w:rFonts w:ascii="Verdana" w:hAnsi="Verdana"/>
          <w:b/>
        </w:rPr>
        <w:t>Modernizace trati Hradec Králové - Pardubice - Chrudim, 3. stavba, zdvoukolejnění Pardubice-Rosice nad Labem – Stéblová</w:t>
      </w:r>
      <w:r w:rsidRPr="00B95D22">
        <w:rPr>
          <w:rFonts w:eastAsia="Times New Roman" w:cs="Times New Roman"/>
          <w:b/>
          <w:lang w:eastAsia="cs-CZ"/>
        </w:rPr>
        <w:t>“</w:t>
      </w:r>
    </w:p>
    <w:p w14:paraId="1DED7018" w14:textId="77777777" w:rsidR="009677F0" w:rsidRPr="00FC44E6" w:rsidRDefault="009677F0" w:rsidP="009677F0">
      <w:pPr>
        <w:widowControl w:val="0"/>
        <w:autoSpaceDE w:val="0"/>
        <w:autoSpaceDN w:val="0"/>
        <w:spacing w:after="0" w:line="240" w:lineRule="auto"/>
        <w:rPr>
          <w:rFonts w:eastAsia="Times New Roman" w:cs="Times New Roman"/>
          <w:lang w:eastAsia="cs-CZ"/>
        </w:rPr>
      </w:pPr>
    </w:p>
    <w:p w14:paraId="6724C514" w14:textId="77777777" w:rsidR="009677F0" w:rsidRDefault="009677F0" w:rsidP="00FC44E6">
      <w:pPr>
        <w:spacing w:after="0" w:line="240" w:lineRule="auto"/>
        <w:rPr>
          <w:rFonts w:eastAsia="Times New Roman" w:cs="Times New Roman"/>
          <w:lang w:eastAsia="cs-CZ"/>
        </w:rPr>
      </w:pPr>
    </w:p>
    <w:p w14:paraId="46A58EA3" w14:textId="735C3D5D"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0167B5">
        <w:rPr>
          <w:rFonts w:eastAsia="Times New Roman" w:cs="Times New Roman"/>
          <w:lang w:eastAsia="cs-CZ"/>
        </w:rPr>
        <w:t>dle registru</w:t>
      </w:r>
      <w:r w:rsidRPr="00FC44E6">
        <w:rPr>
          <w:rFonts w:eastAsia="Times New Roman" w:cs="Times New Roman"/>
          <w:lang w:eastAsia="cs-CZ"/>
        </w:rPr>
        <w:t>:</w:t>
      </w:r>
      <w:r w:rsidR="009677F0">
        <w:rPr>
          <w:rFonts w:eastAsia="Times New Roman" w:cs="Times New Roman"/>
          <w:lang w:eastAsia="cs-CZ"/>
        </w:rPr>
        <w:t xml:space="preserve"> 61722007</w:t>
      </w:r>
      <w:r w:rsidRPr="00FC44E6">
        <w:rPr>
          <w:rFonts w:eastAsia="Times New Roman" w:cs="Times New Roman"/>
          <w:lang w:eastAsia="cs-CZ"/>
        </w:rPr>
        <w:t>)</w:t>
      </w:r>
    </w:p>
    <w:p w14:paraId="585DD5C9"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7EB4CE68" w14:textId="4E123AB3" w:rsidR="00FC44E6" w:rsidRPr="00FC44E6" w:rsidRDefault="00FC44E6" w:rsidP="00FC44E6">
      <w:pPr>
        <w:spacing w:after="0" w:line="240" w:lineRule="auto"/>
        <w:ind w:hanging="284"/>
        <w:rPr>
          <w:rFonts w:eastAsia="Times New Roman" w:cs="Times New Roman"/>
          <w:lang w:eastAsia="cs-CZ"/>
        </w:rPr>
      </w:pPr>
    </w:p>
    <w:p w14:paraId="795F68FC" w14:textId="358DBC83" w:rsidR="00FC44E6" w:rsidRPr="00FC44E6" w:rsidRDefault="00FC44E6" w:rsidP="00FC44E6">
      <w:pPr>
        <w:spacing w:after="0" w:line="240" w:lineRule="auto"/>
        <w:ind w:right="23"/>
        <w:rPr>
          <w:rFonts w:eastAsia="Times New Roman" w:cs="Times New Roman"/>
          <w:color w:val="FF0000"/>
          <w:lang w:eastAsia="cs-CZ"/>
        </w:rPr>
      </w:pPr>
      <w:r w:rsidRPr="00FC44E6">
        <w:rPr>
          <w:rFonts w:eastAsia="Times New Roman" w:cs="Times New Roman"/>
          <w:lang w:eastAsia="cs-CZ"/>
        </w:rPr>
        <w:t xml:space="preserve">U této zakázky se předpokládá, že bude </w:t>
      </w:r>
      <w:r w:rsidRPr="00FC44E6">
        <w:rPr>
          <w:rFonts w:eastAsia="Times New Roman" w:cs="Times New Roman"/>
          <w:iCs/>
          <w:lang w:eastAsia="cs-CZ"/>
        </w:rPr>
        <w:t>financována</w:t>
      </w:r>
      <w:r w:rsidRPr="00FC44E6">
        <w:rPr>
          <w:rFonts w:eastAsia="Times New Roman" w:cs="Times New Roman"/>
          <w:lang w:eastAsia="cs-CZ"/>
        </w:rPr>
        <w:t xml:space="preserve"> z prostředků České republiky - Státního fondu dopravní infrastruktury</w:t>
      </w:r>
      <w:r w:rsidR="009677F0">
        <w:rPr>
          <w:rFonts w:eastAsia="Times New Roman" w:cs="Times New Roman"/>
          <w:lang w:eastAsia="cs-CZ"/>
        </w:rPr>
        <w:t xml:space="preserve">. </w:t>
      </w:r>
    </w:p>
    <w:p w14:paraId="5C4B7977" w14:textId="77777777" w:rsidR="00FC44E6" w:rsidRPr="00FC44E6" w:rsidRDefault="00FC44E6" w:rsidP="00FC44E6">
      <w:pPr>
        <w:spacing w:after="0" w:line="240" w:lineRule="auto"/>
        <w:ind w:right="23"/>
        <w:rPr>
          <w:rFonts w:eastAsia="Times New Roman" w:cs="Times New Roman"/>
          <w:lang w:eastAsia="cs-CZ"/>
        </w:rPr>
      </w:pPr>
    </w:p>
    <w:p w14:paraId="567FB60D"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7C77F92B" w14:textId="77777777" w:rsidR="00FC44E6" w:rsidRPr="00FC44E6" w:rsidRDefault="00FC44E6" w:rsidP="00FC44E6">
      <w:pPr>
        <w:spacing w:after="0" w:line="240" w:lineRule="auto"/>
        <w:jc w:val="both"/>
        <w:rPr>
          <w:rFonts w:eastAsia="Times New Roman" w:cs="Times New Roman"/>
          <w:lang w:eastAsia="cs-CZ"/>
        </w:rPr>
      </w:pPr>
    </w:p>
    <w:p w14:paraId="219EEEC5" w14:textId="77777777" w:rsidR="00FC44E6" w:rsidRPr="00FC44E6" w:rsidRDefault="00FC44E6" w:rsidP="009677F0">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693AB0B0"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0C0877">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0B9947D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14:paraId="1265351C"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Ing. Miroslavem Bocákem, ředitelem organizační jednotky Stavební správa východ</w:t>
      </w:r>
    </w:p>
    <w:p w14:paraId="4FB32346"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265D25CC"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Identifikátor datové schránky: uccchjm</w:t>
      </w:r>
    </w:p>
    <w:p w14:paraId="5E7FD62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694693B7"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539DCA9E" w14:textId="77777777" w:rsidR="000C0877" w:rsidRDefault="000C0877" w:rsidP="000C0877">
      <w:pPr>
        <w:spacing w:after="0" w:line="240" w:lineRule="auto"/>
        <w:ind w:left="426"/>
        <w:jc w:val="both"/>
        <w:rPr>
          <w:rFonts w:eastAsia="Times New Roman" w:cs="Times New Roman"/>
          <w:bCs/>
          <w:i/>
          <w:lang w:eastAsia="cs-CZ"/>
        </w:rPr>
      </w:pPr>
    </w:p>
    <w:p w14:paraId="63CE2D7B" w14:textId="77777777" w:rsidR="00FC44E6" w:rsidRPr="00FC44E6" w:rsidRDefault="00FC44E6" w:rsidP="009677F0">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77B3BDEB" w14:textId="77777777" w:rsidR="00FC44E6" w:rsidRPr="00FC44E6" w:rsidRDefault="00FC44E6" w:rsidP="00FC44E6">
      <w:pPr>
        <w:spacing w:after="0" w:line="240" w:lineRule="auto"/>
        <w:ind w:left="426"/>
        <w:jc w:val="both"/>
        <w:rPr>
          <w:rFonts w:eastAsia="Times New Roman" w:cs="Times New Roman"/>
          <w:lang w:val="x-none" w:eastAsia="x-none"/>
        </w:rPr>
      </w:pPr>
      <w:r w:rsidRPr="00FC44E6">
        <w:rPr>
          <w:rFonts w:eastAsia="Times New Roman" w:cs="Times New Roman"/>
          <w:lang w:eastAsia="x-none"/>
        </w:rPr>
        <w:t xml:space="preserve">Veškerá písemná komunikace mezi zadavatelem a dodavateli ve výběrovém řízení musí probíhat pouze elektronicky. </w:t>
      </w:r>
      <w:r w:rsidRPr="00FC44E6">
        <w:rPr>
          <w:rFonts w:eastAsia="Times New Roman" w:cs="Times New Roman"/>
          <w:lang w:val="x-none" w:eastAsia="x-none"/>
        </w:rPr>
        <w:t xml:space="preserve"> Doručování písemností a komunikace mezi zadavatelem a dodavateli v</w:t>
      </w:r>
      <w:r w:rsidRPr="00FC44E6">
        <w:rPr>
          <w:rFonts w:eastAsia="Times New Roman" w:cs="Times New Roman"/>
          <w:lang w:eastAsia="x-none"/>
        </w:rPr>
        <w:t>e</w:t>
      </w:r>
      <w:r w:rsidRPr="00FC44E6">
        <w:rPr>
          <w:rFonts w:eastAsia="Times New Roman" w:cs="Times New Roman"/>
          <w:lang w:val="x-none" w:eastAsia="x-none"/>
        </w:rPr>
        <w:t xml:space="preserve"> </w:t>
      </w:r>
      <w:r w:rsidRPr="00FC44E6">
        <w:rPr>
          <w:rFonts w:eastAsia="Times New Roman" w:cs="Times New Roman"/>
          <w:lang w:eastAsia="x-none"/>
        </w:rPr>
        <w:t>výběrovém</w:t>
      </w:r>
      <w:r w:rsidRPr="00FC44E6">
        <w:rPr>
          <w:rFonts w:eastAsia="Times New Roman" w:cs="Times New Roman"/>
          <w:lang w:val="x-none" w:eastAsia="x-none"/>
        </w:rPr>
        <w:t xml:space="preserve"> řízení bude ze strany zadavatele probíhat prostřednictvím elektronického nástroje E-ZAK (na adrese: https://zakazky.</w:t>
      </w:r>
      <w:r w:rsidR="00D41E04">
        <w:rPr>
          <w:rFonts w:eastAsia="Times New Roman" w:cs="Times New Roman"/>
          <w:lang w:val="x-none" w:eastAsia="x-none"/>
        </w:rPr>
        <w:t>spravazeleznic</w:t>
      </w:r>
      <w:r w:rsidRPr="00FC44E6">
        <w:rPr>
          <w:rFonts w:eastAsia="Times New Roman"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14:paraId="4589D256" w14:textId="77777777" w:rsidR="00FC44E6" w:rsidRPr="00FC44E6" w:rsidRDefault="00FC44E6" w:rsidP="00FC44E6">
      <w:pPr>
        <w:spacing w:after="0" w:line="240" w:lineRule="auto"/>
        <w:ind w:left="426"/>
        <w:jc w:val="both"/>
        <w:rPr>
          <w:rFonts w:eastAsia="Times New Roman" w:cs="Times New Roman"/>
          <w:lang w:eastAsia="cs-CZ"/>
        </w:rPr>
      </w:pPr>
    </w:p>
    <w:p w14:paraId="535711B8" w14:textId="5E225711" w:rsidR="00FC44E6" w:rsidRDefault="00FC44E6" w:rsidP="00FC44E6">
      <w:pPr>
        <w:spacing w:after="0" w:line="240" w:lineRule="auto"/>
        <w:ind w:left="426"/>
        <w:jc w:val="both"/>
        <w:rPr>
          <w:rFonts w:eastAsia="Times New Roman" w:cs="Arial"/>
          <w:highlight w:val="gree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p>
    <w:p w14:paraId="7B3E2360" w14:textId="77777777" w:rsidR="009677F0" w:rsidRPr="00FC44E6" w:rsidRDefault="009677F0" w:rsidP="009677F0">
      <w:pPr>
        <w:spacing w:after="0" w:line="240" w:lineRule="auto"/>
        <w:ind w:left="426"/>
        <w:jc w:val="both"/>
        <w:rPr>
          <w:rFonts w:eastAsia="Times New Roman" w:cs="Times New Roman"/>
          <w:lang w:eastAsia="cs-CZ"/>
        </w:rPr>
      </w:pPr>
      <w:r w:rsidRPr="00702393">
        <w:t xml:space="preserve">Mgr. Kateřina Lacigová, e-mail: </w:t>
      </w:r>
      <w:r w:rsidRPr="00702393">
        <w:rPr>
          <w:rStyle w:val="Hypertextovodkaz"/>
        </w:rPr>
        <w:t>Lacigova@s</w:t>
      </w:r>
      <w:r>
        <w:rPr>
          <w:rStyle w:val="Hypertextovodkaz"/>
        </w:rPr>
        <w:t>pravazeleznic</w:t>
      </w:r>
      <w:r w:rsidRPr="00702393">
        <w:rPr>
          <w:rFonts w:eastAsia="Times New Roman" w:cs="Times New Roman"/>
          <w:lang w:eastAsia="cs-CZ"/>
        </w:rPr>
        <w:t xml:space="preserve">, </w:t>
      </w:r>
      <w:r w:rsidRPr="00142479">
        <w:rPr>
          <w:rFonts w:eastAsia="Times New Roman" w:cs="Times New Roman"/>
          <w:lang w:eastAsia="cs-CZ"/>
        </w:rPr>
        <w:t>adresa:</w:t>
      </w:r>
      <w:r w:rsidRPr="00702393">
        <w:rPr>
          <w:rFonts w:eastAsia="Times New Roman" w:cs="Times New Roman"/>
          <w:lang w:eastAsia="cs-CZ"/>
        </w:rPr>
        <w:t xml:space="preserve"> Správa žele</w:t>
      </w:r>
      <w:r w:rsidRPr="00FC44E6">
        <w:rPr>
          <w:rFonts w:eastAsia="Times New Roman" w:cs="Times New Roman"/>
          <w:lang w:eastAsia="cs-CZ"/>
        </w:rPr>
        <w:t>zni</w:t>
      </w:r>
      <w:r>
        <w:rPr>
          <w:rFonts w:eastAsia="Times New Roman" w:cs="Times New Roman"/>
          <w:lang w:eastAsia="cs-CZ"/>
        </w:rPr>
        <w:t>c</w:t>
      </w:r>
      <w:r w:rsidRPr="00FC44E6">
        <w:rPr>
          <w:rFonts w:eastAsia="Times New Roman" w:cs="Times New Roman"/>
          <w:lang w:eastAsia="cs-CZ"/>
        </w:rPr>
        <w:t xml:space="preserve">, státní organizace, Stavební správa východ, Nerudova </w:t>
      </w:r>
      <w:r>
        <w:rPr>
          <w:rFonts w:eastAsia="Times New Roman" w:cs="Times New Roman"/>
          <w:lang w:eastAsia="cs-CZ"/>
        </w:rPr>
        <w:t>773/</w:t>
      </w:r>
      <w:r w:rsidRPr="00FC44E6">
        <w:rPr>
          <w:rFonts w:eastAsia="Times New Roman" w:cs="Times New Roman"/>
          <w:lang w:eastAsia="cs-CZ"/>
        </w:rPr>
        <w:t>1, 779 00 Olomouc</w:t>
      </w:r>
      <w:r>
        <w:rPr>
          <w:rFonts w:eastAsia="Times New Roman" w:cs="Times New Roman"/>
          <w:lang w:eastAsia="cs-CZ"/>
        </w:rPr>
        <w:t>.</w:t>
      </w:r>
    </w:p>
    <w:p w14:paraId="66730954" w14:textId="77777777" w:rsidR="009677F0" w:rsidRPr="00FC44E6" w:rsidRDefault="009677F0" w:rsidP="00FC44E6">
      <w:pPr>
        <w:spacing w:after="0" w:line="240" w:lineRule="auto"/>
        <w:ind w:left="426"/>
        <w:jc w:val="both"/>
        <w:rPr>
          <w:rFonts w:eastAsia="Times New Roman" w:cs="Times New Roman"/>
          <w:lang w:eastAsia="cs-CZ"/>
        </w:rPr>
      </w:pPr>
    </w:p>
    <w:p w14:paraId="4E4FAFF0" w14:textId="77777777" w:rsidR="00FC44E6" w:rsidRPr="00FC44E6" w:rsidRDefault="00FC44E6" w:rsidP="00FC44E6">
      <w:pPr>
        <w:spacing w:after="0" w:line="240" w:lineRule="auto"/>
        <w:ind w:left="426"/>
        <w:jc w:val="both"/>
        <w:rPr>
          <w:rFonts w:eastAsia="Times New Roman" w:cs="Times New Roman"/>
          <w:lang w:eastAsia="cs-CZ"/>
        </w:rPr>
      </w:pPr>
    </w:p>
    <w:p w14:paraId="1B0C43CE" w14:textId="77777777" w:rsidR="00F01FED" w:rsidRPr="00F01FED" w:rsidRDefault="00F01FED" w:rsidP="009677F0">
      <w:pPr>
        <w:numPr>
          <w:ilvl w:val="0"/>
          <w:numId w:val="6"/>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lastRenderedPageBreak/>
        <w:t>Druh, rozsah a předmět veřejné zakázky:</w:t>
      </w:r>
    </w:p>
    <w:p w14:paraId="4092003D"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14:paraId="3C200C29" w14:textId="77777777" w:rsidR="00F01FED" w:rsidRPr="00F01FED" w:rsidRDefault="00F01FED" w:rsidP="00F01FED">
      <w:pPr>
        <w:spacing w:after="0" w:line="240" w:lineRule="auto"/>
        <w:ind w:left="426"/>
        <w:jc w:val="both"/>
        <w:rPr>
          <w:rFonts w:eastAsia="Times New Roman" w:cs="Times New Roman"/>
          <w:lang w:eastAsia="cs-CZ"/>
        </w:rPr>
      </w:pPr>
    </w:p>
    <w:p w14:paraId="1284ADE0" w14:textId="6F2D03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color w:val="000000"/>
          <w:lang w:eastAsia="cs-CZ"/>
        </w:rPr>
        <w:t xml:space="preserve">Zadavatelem stanovená </w:t>
      </w:r>
      <w:r w:rsidRPr="00F01FED">
        <w:rPr>
          <w:rFonts w:eastAsia="Times New Roman" w:cs="Times New Roman"/>
          <w:b/>
          <w:color w:val="000000"/>
          <w:lang w:eastAsia="cs-CZ"/>
        </w:rPr>
        <w:t>předpokládaná hodnota VZ</w:t>
      </w:r>
      <w:r w:rsidRPr="00F01FED">
        <w:rPr>
          <w:rFonts w:eastAsia="Times New Roman" w:cs="Times New Roman"/>
          <w:color w:val="000000"/>
          <w:lang w:eastAsia="cs-CZ"/>
        </w:rPr>
        <w:t xml:space="preserve"> čin</w:t>
      </w:r>
      <w:r w:rsidRPr="00F01FED">
        <w:rPr>
          <w:rFonts w:eastAsia="Times New Roman" w:cs="Times New Roman"/>
          <w:lang w:eastAsia="cs-CZ"/>
        </w:rPr>
        <w:t>í</w:t>
      </w:r>
      <w:r w:rsidR="009677F0">
        <w:rPr>
          <w:rFonts w:eastAsia="Times New Roman" w:cs="Times New Roman"/>
          <w:lang w:eastAsia="cs-CZ"/>
        </w:rPr>
        <w:t xml:space="preserve"> </w:t>
      </w:r>
      <w:r w:rsidR="009677F0" w:rsidRPr="00B95D22">
        <w:rPr>
          <w:rFonts w:eastAsia="Times New Roman" w:cs="Times New Roman"/>
          <w:b/>
          <w:lang w:eastAsia="cs-CZ"/>
        </w:rPr>
        <w:t>2 160 000,- Kč</w:t>
      </w:r>
      <w:r w:rsidR="009677F0" w:rsidRPr="00B95D22">
        <w:rPr>
          <w:rFonts w:eastAsia="Times New Roman" w:cs="Times New Roman"/>
          <w:lang w:eastAsia="cs-CZ"/>
        </w:rPr>
        <w:t xml:space="preserve"> bez DPH</w:t>
      </w:r>
      <w:r w:rsidR="009677F0">
        <w:rPr>
          <w:rFonts w:eastAsia="Times New Roman" w:cs="Times New Roman"/>
          <w:lang w:eastAsia="cs-CZ"/>
        </w:rPr>
        <w:t>.</w:t>
      </w:r>
    </w:p>
    <w:p w14:paraId="070F2A38" w14:textId="77777777" w:rsidR="00F01FED" w:rsidRPr="00F01FED" w:rsidRDefault="00F01FED" w:rsidP="00F01FED">
      <w:pPr>
        <w:spacing w:after="0" w:line="240" w:lineRule="auto"/>
        <w:ind w:left="426"/>
        <w:jc w:val="both"/>
        <w:rPr>
          <w:rFonts w:eastAsia="Times New Roman" w:cs="Times New Roman"/>
          <w:lang w:eastAsia="cs-CZ"/>
        </w:rPr>
      </w:pPr>
    </w:p>
    <w:p w14:paraId="748E2293" w14:textId="77777777" w:rsidR="009677F0" w:rsidRPr="00B95D22" w:rsidRDefault="009677F0" w:rsidP="009677F0">
      <w:pPr>
        <w:spacing w:after="0" w:line="240" w:lineRule="auto"/>
        <w:ind w:left="426"/>
        <w:jc w:val="both"/>
        <w:rPr>
          <w:rFonts w:eastAsia="Times New Roman" w:cs="Times New Roman"/>
          <w:b/>
          <w:lang w:eastAsia="cs-CZ"/>
        </w:rPr>
      </w:pPr>
      <w:r w:rsidRPr="00B95D22">
        <w:rPr>
          <w:rFonts w:eastAsia="Times New Roman" w:cs="Times New Roman"/>
          <w:b/>
          <w:lang w:eastAsia="cs-CZ"/>
        </w:rPr>
        <w:t xml:space="preserve">Předmětem VZ je </w:t>
      </w:r>
      <w:r w:rsidRPr="00B95D22">
        <w:rPr>
          <w:rFonts w:cs="Arial"/>
        </w:rPr>
        <w:t xml:space="preserve">výkon stavebního dozoru (asistenta správce stavby), </w:t>
      </w:r>
      <w:r w:rsidRPr="00B95D22">
        <w:rPr>
          <w:rFonts w:eastAsia="Times New Roman" w:cs="Times New Roman"/>
          <w:bCs/>
          <w:lang w:eastAsia="cs-CZ"/>
        </w:rPr>
        <w:t xml:space="preserve">na pozici </w:t>
      </w:r>
      <w:r w:rsidRPr="00B95D22">
        <w:t>specialisty na mosty a inženýrské konstrukce</w:t>
      </w:r>
      <w:r w:rsidRPr="00B95D22">
        <w:rPr>
          <w:rFonts w:eastAsia="Times New Roman" w:cs="Arial"/>
          <w:lang w:eastAsia="cs-CZ"/>
        </w:rPr>
        <w:t xml:space="preserve">, </w:t>
      </w:r>
      <w:r w:rsidRPr="00B95D22">
        <w:rPr>
          <w:rFonts w:cs="Arial"/>
        </w:rPr>
        <w:t xml:space="preserve">při realizaci stavby </w:t>
      </w:r>
      <w:r w:rsidRPr="00B95D22">
        <w:rPr>
          <w:rFonts w:eastAsia="Times New Roman" w:cs="Arial"/>
          <w:bCs/>
          <w:color w:val="000000"/>
          <w:lang w:eastAsia="cs-CZ"/>
        </w:rPr>
        <w:t>„</w:t>
      </w:r>
      <w:r w:rsidRPr="00B95D22">
        <w:rPr>
          <w:rStyle w:val="Nadpisvtabulce"/>
          <w:b w:val="0"/>
        </w:rPr>
        <w:t>Modernizace trati Hradec Králové – Pardubice – Chrudim, 3. stavba, zdvoukolejnění Pardubice-Rosice nad Labem – Stéblová“</w:t>
      </w:r>
      <w:r w:rsidRPr="00B95D22">
        <w:rPr>
          <w:rFonts w:cs="Arial"/>
        </w:rPr>
        <w:t>, zhotovitel bude zároveň doplňovat</w:t>
      </w:r>
      <w:r w:rsidRPr="00B95D22">
        <w:rPr>
          <w:rFonts w:cs="Arial"/>
          <w:bCs/>
        </w:rPr>
        <w:t xml:space="preserve"> pracovní tým objednatele. </w:t>
      </w:r>
    </w:p>
    <w:p w14:paraId="0BD16129" w14:textId="77777777" w:rsidR="009677F0" w:rsidRPr="00B95D22" w:rsidRDefault="009677F0" w:rsidP="009677F0">
      <w:pPr>
        <w:ind w:left="426"/>
        <w:jc w:val="both"/>
        <w:rPr>
          <w:rFonts w:cs="Arial"/>
        </w:rPr>
      </w:pPr>
      <w:r w:rsidRPr="00B95D22">
        <w:rPr>
          <w:rFonts w:cs="Arial"/>
        </w:rPr>
        <w:t>Cílem je vykonávat činnost a zabezpečovat výkon práv a povinností stavebního dozoru a asistenta správce stavby, stanovených Smlouvou v rozsahu:</w:t>
      </w:r>
    </w:p>
    <w:p w14:paraId="66B4F27C" w14:textId="77777777" w:rsidR="00BA168D" w:rsidRPr="00BA168D" w:rsidRDefault="00BA168D" w:rsidP="00ED7333">
      <w:pPr>
        <w:pStyle w:val="Odstavecseseznamem"/>
        <w:numPr>
          <w:ilvl w:val="0"/>
          <w:numId w:val="25"/>
        </w:numPr>
        <w:ind w:hanging="294"/>
        <w:jc w:val="both"/>
        <w:rPr>
          <w:rFonts w:cs="Arial"/>
        </w:rPr>
      </w:pPr>
      <w:r w:rsidRPr="00BA168D">
        <w:rPr>
          <w:rFonts w:cs="Arial"/>
        </w:rPr>
        <w:t>provádět kontrolní činnosti stavebního dozoru mostních objektů, včetně nových OK mostních objektů ve výrobě a na staveništi</w:t>
      </w:r>
    </w:p>
    <w:p w14:paraId="7A8909D4" w14:textId="3D63A7E1" w:rsidR="009677F0" w:rsidRPr="00BA168D" w:rsidRDefault="009677F0" w:rsidP="00ED7333">
      <w:pPr>
        <w:pStyle w:val="Odstavecseseznamem"/>
        <w:numPr>
          <w:ilvl w:val="0"/>
          <w:numId w:val="25"/>
        </w:numPr>
        <w:ind w:hanging="294"/>
        <w:jc w:val="both"/>
        <w:rPr>
          <w:rFonts w:cs="Arial"/>
        </w:rPr>
      </w:pPr>
      <w:r w:rsidRPr="00BA168D">
        <w:rPr>
          <w:rFonts w:cs="Arial"/>
        </w:rPr>
        <w:t>provádět kontrolu dodržování podmínek správních rozhodnutí a smluv vztahujících se ke Stavbě po celou dobu výstavby,</w:t>
      </w:r>
    </w:p>
    <w:p w14:paraId="764B0319" w14:textId="77777777" w:rsidR="009677F0" w:rsidRPr="00BA168D" w:rsidRDefault="009677F0" w:rsidP="00ED7333">
      <w:pPr>
        <w:pStyle w:val="Odstavecseseznamem"/>
        <w:numPr>
          <w:ilvl w:val="0"/>
          <w:numId w:val="25"/>
        </w:numPr>
        <w:ind w:hanging="294"/>
        <w:jc w:val="both"/>
        <w:rPr>
          <w:rFonts w:cs="Arial"/>
        </w:rPr>
      </w:pPr>
      <w:r w:rsidRPr="00BA168D">
        <w:rPr>
          <w:rFonts w:cs="Arial"/>
        </w:rPr>
        <w:t>pořizovat vlastní fotodokumentaci a další doklady o průběhu realizace Díla,</w:t>
      </w:r>
    </w:p>
    <w:p w14:paraId="36C2C44D" w14:textId="77777777" w:rsidR="009677F0" w:rsidRPr="00BA168D" w:rsidRDefault="009677F0" w:rsidP="00ED7333">
      <w:pPr>
        <w:pStyle w:val="Odstavecseseznamem"/>
        <w:numPr>
          <w:ilvl w:val="0"/>
          <w:numId w:val="25"/>
        </w:numPr>
        <w:ind w:hanging="294"/>
        <w:jc w:val="both"/>
        <w:rPr>
          <w:rFonts w:cs="Arial"/>
        </w:rPr>
      </w:pPr>
      <w:r w:rsidRPr="00BA168D">
        <w:rPr>
          <w:rFonts w:cs="Arial"/>
        </w:rPr>
        <w:t>zajišťovat administrativní vedení projektu (stavby), tj. zejména evidenci a archivaci zápisů, dokladů a dokumentace Stavebního dozoru, včetně fotodokumentace, zpráv, zjišťovacích protokolů, kopií stavebních deníků a dalších dokumentů</w:t>
      </w:r>
    </w:p>
    <w:p w14:paraId="68F19F4D" w14:textId="77777777" w:rsidR="009677F0" w:rsidRPr="00BA168D" w:rsidRDefault="009677F0" w:rsidP="00ED7333">
      <w:pPr>
        <w:pStyle w:val="Odstavecseseznamem"/>
        <w:numPr>
          <w:ilvl w:val="0"/>
          <w:numId w:val="25"/>
        </w:numPr>
        <w:ind w:hanging="294"/>
        <w:jc w:val="both"/>
        <w:rPr>
          <w:rFonts w:cs="Arial"/>
        </w:rPr>
      </w:pPr>
      <w:r w:rsidRPr="00BA168D">
        <w:rPr>
          <w:rFonts w:cs="Arial"/>
        </w:rPr>
        <w:t>shromažďovat, evidovat, kontrolovat a archivovat doklady a dokumentaci Zhotovitele (certifikáty, atesty, protokoly) i ostatních subjektů, se zvláštním zřetelem na podklady k přejímacímu řízení, zkušebnímu provozu a kolaudaci Stavby v souladu s požadavky Smlouvy, právních a technických předpisů,</w:t>
      </w:r>
    </w:p>
    <w:p w14:paraId="1BF0E362" w14:textId="66030371" w:rsidR="009677F0" w:rsidRPr="00BA168D" w:rsidRDefault="009677F0" w:rsidP="00ED7333">
      <w:pPr>
        <w:pStyle w:val="Odstavecseseznamem"/>
        <w:numPr>
          <w:ilvl w:val="0"/>
          <w:numId w:val="25"/>
        </w:numPr>
        <w:ind w:hanging="294"/>
        <w:jc w:val="both"/>
        <w:rPr>
          <w:rFonts w:cs="Arial"/>
        </w:rPr>
      </w:pPr>
      <w:r w:rsidRPr="00BA168D">
        <w:rPr>
          <w:rFonts w:cs="Arial"/>
        </w:rPr>
        <w:t xml:space="preserve">účastnit se výrobních výborů a všech jednání ve věci technického řešení stavby a dokumentace, </w:t>
      </w:r>
    </w:p>
    <w:p w14:paraId="034FF7C1" w14:textId="77777777" w:rsidR="009677F0" w:rsidRPr="00BA168D" w:rsidRDefault="009677F0" w:rsidP="00ED7333">
      <w:pPr>
        <w:pStyle w:val="Odstavecseseznamem"/>
        <w:numPr>
          <w:ilvl w:val="0"/>
          <w:numId w:val="25"/>
        </w:numPr>
        <w:ind w:hanging="294"/>
        <w:jc w:val="both"/>
        <w:rPr>
          <w:rFonts w:cs="Arial"/>
        </w:rPr>
      </w:pPr>
      <w:r w:rsidRPr="00BA168D">
        <w:rPr>
          <w:rFonts w:cs="Arial"/>
        </w:rPr>
        <w:t>provádět inspekční činnosti a dozor při zhotovení protikorozní ochrany nových ocelových konstrukcí (dále OK) mostních objektů ve výrobě a při jejich montáži na staveništi ve smyslu ČSN EN ISO 12944-7</w:t>
      </w:r>
    </w:p>
    <w:p w14:paraId="2DE04FBA" w14:textId="77777777" w:rsidR="009677F0" w:rsidRPr="00BA168D" w:rsidRDefault="009677F0" w:rsidP="00ED7333">
      <w:pPr>
        <w:pStyle w:val="Odstavecseseznamem"/>
        <w:numPr>
          <w:ilvl w:val="0"/>
          <w:numId w:val="25"/>
        </w:numPr>
        <w:ind w:hanging="294"/>
        <w:jc w:val="both"/>
        <w:rPr>
          <w:rFonts w:cs="Arial"/>
        </w:rPr>
      </w:pPr>
      <w:r w:rsidRPr="00BA168D">
        <w:rPr>
          <w:rFonts w:cs="Arial"/>
        </w:rPr>
        <w:t xml:space="preserve">součinnost při projednání a schválení technologických postupů, včetně PKO </w:t>
      </w:r>
    </w:p>
    <w:p w14:paraId="115F5749" w14:textId="77777777" w:rsidR="009677F0" w:rsidRPr="00BA168D" w:rsidRDefault="009677F0" w:rsidP="00ED7333">
      <w:pPr>
        <w:pStyle w:val="Odstavecseseznamem"/>
        <w:numPr>
          <w:ilvl w:val="0"/>
          <w:numId w:val="25"/>
        </w:numPr>
        <w:ind w:hanging="294"/>
        <w:jc w:val="both"/>
        <w:rPr>
          <w:rFonts w:cs="Arial"/>
        </w:rPr>
      </w:pPr>
      <w:r w:rsidRPr="00BA168D">
        <w:rPr>
          <w:rFonts w:cs="Arial"/>
        </w:rPr>
        <w:t>vedení protokolů z kontrol a inspekčních prací</w:t>
      </w:r>
    </w:p>
    <w:p w14:paraId="004AAC42" w14:textId="77777777" w:rsidR="009677F0" w:rsidRPr="00B95D22" w:rsidRDefault="009677F0" w:rsidP="00ED7333">
      <w:pPr>
        <w:pStyle w:val="Odstavecseseznamem"/>
        <w:numPr>
          <w:ilvl w:val="0"/>
          <w:numId w:val="25"/>
        </w:numPr>
        <w:ind w:hanging="294"/>
        <w:jc w:val="both"/>
        <w:rPr>
          <w:rFonts w:cs="Arial"/>
        </w:rPr>
      </w:pPr>
      <w:r w:rsidRPr="00B95D22">
        <w:rPr>
          <w:rFonts w:cs="Arial"/>
        </w:rPr>
        <w:t>upozorňovat na zjištěné nedostatky a navrhovat Správci stavby nápravná opatření,</w:t>
      </w:r>
    </w:p>
    <w:p w14:paraId="4BBF06F0" w14:textId="77777777" w:rsidR="009677F0" w:rsidRPr="00B95D22" w:rsidRDefault="009677F0" w:rsidP="00ED7333">
      <w:pPr>
        <w:pStyle w:val="Odstavecseseznamem"/>
        <w:numPr>
          <w:ilvl w:val="0"/>
          <w:numId w:val="25"/>
        </w:numPr>
        <w:ind w:hanging="294"/>
        <w:jc w:val="both"/>
        <w:rPr>
          <w:rFonts w:cs="Arial"/>
        </w:rPr>
      </w:pPr>
      <w:r w:rsidRPr="00B95D22">
        <w:rPr>
          <w:rFonts w:cs="Arial"/>
        </w:rPr>
        <w:t>kontrolovat řádné vedení stavebních deníků, potvrzovat je a provádět do nich potřebné záznamy,</w:t>
      </w:r>
    </w:p>
    <w:p w14:paraId="7A7A1068" w14:textId="77777777" w:rsidR="009677F0" w:rsidRPr="00B95D22" w:rsidRDefault="009677F0" w:rsidP="00ED7333">
      <w:pPr>
        <w:pStyle w:val="Odstavecseseznamem"/>
        <w:numPr>
          <w:ilvl w:val="0"/>
          <w:numId w:val="25"/>
        </w:numPr>
        <w:ind w:hanging="294"/>
        <w:jc w:val="both"/>
        <w:rPr>
          <w:rFonts w:cs="Arial"/>
        </w:rPr>
      </w:pPr>
      <w:r w:rsidRPr="00B95D22">
        <w:rPr>
          <w:rFonts w:cs="Arial"/>
        </w:rPr>
        <w:t>odsouhlasovat a potvrzovat rozsah skutečně provedených prací, odsouhlasovat a potvrzovat zjišťovací protokoly o provedených pracích předložených Zhotovitelem,</w:t>
      </w:r>
    </w:p>
    <w:p w14:paraId="37D47199" w14:textId="77777777" w:rsidR="009677F0" w:rsidRPr="00B95D22" w:rsidRDefault="009677F0" w:rsidP="00ED7333">
      <w:pPr>
        <w:pStyle w:val="Odstavecseseznamem"/>
        <w:numPr>
          <w:ilvl w:val="0"/>
          <w:numId w:val="25"/>
        </w:numPr>
        <w:ind w:hanging="294"/>
        <w:jc w:val="both"/>
        <w:rPr>
          <w:rFonts w:cs="Arial"/>
        </w:rPr>
      </w:pPr>
      <w:r w:rsidRPr="00B95D22">
        <w:rPr>
          <w:rFonts w:cs="Arial"/>
        </w:rPr>
        <w:t xml:space="preserve">přebírat, kontrolovat a připomínkovat žádosti Zhotovitele o schválení Podzhotovitelů a materiálů a doporučovat Správci stavby příslušná stanoviska, </w:t>
      </w:r>
    </w:p>
    <w:p w14:paraId="6C16D252" w14:textId="77777777" w:rsidR="009677F0" w:rsidRPr="00B95D22" w:rsidRDefault="009677F0" w:rsidP="00ED7333">
      <w:pPr>
        <w:pStyle w:val="Odstavecseseznamem"/>
        <w:numPr>
          <w:ilvl w:val="0"/>
          <w:numId w:val="25"/>
        </w:numPr>
        <w:ind w:hanging="294"/>
        <w:jc w:val="both"/>
        <w:rPr>
          <w:rFonts w:cs="Arial"/>
        </w:rPr>
      </w:pPr>
      <w:r w:rsidRPr="00B95D22">
        <w:rPr>
          <w:rFonts w:cs="Arial"/>
        </w:rPr>
        <w:t>kontrolovat a připomínkovat změny během výstavby (ZBV),</w:t>
      </w:r>
    </w:p>
    <w:p w14:paraId="428F8887" w14:textId="77777777" w:rsidR="009677F0" w:rsidRPr="00B95D22" w:rsidRDefault="009677F0" w:rsidP="00ED7333">
      <w:pPr>
        <w:pStyle w:val="Odstavecseseznamem"/>
        <w:numPr>
          <w:ilvl w:val="0"/>
          <w:numId w:val="25"/>
        </w:numPr>
        <w:ind w:hanging="294"/>
        <w:jc w:val="both"/>
        <w:rPr>
          <w:rFonts w:cs="Arial"/>
        </w:rPr>
      </w:pPr>
      <w:r w:rsidRPr="00B95D22">
        <w:rPr>
          <w:rFonts w:cs="Arial"/>
        </w:rPr>
        <w:t>podepisovat přílohu ZBV „Zápis o projednání ocenění soupisu prací a Stavebního objektu/provozního souboru (SO/PS)“,</w:t>
      </w:r>
    </w:p>
    <w:p w14:paraId="17757CE3" w14:textId="77777777" w:rsidR="009677F0" w:rsidRPr="00B95D22" w:rsidRDefault="009677F0" w:rsidP="00ED7333">
      <w:pPr>
        <w:pStyle w:val="Odstavecseseznamem"/>
        <w:numPr>
          <w:ilvl w:val="0"/>
          <w:numId w:val="25"/>
        </w:numPr>
        <w:ind w:hanging="294"/>
        <w:jc w:val="both"/>
        <w:rPr>
          <w:rFonts w:cs="Arial"/>
        </w:rPr>
      </w:pPr>
      <w:r w:rsidRPr="00B95D22">
        <w:rPr>
          <w:rFonts w:cs="Arial"/>
        </w:rPr>
        <w:t>informovat strany o zahájení přejímek,</w:t>
      </w:r>
    </w:p>
    <w:p w14:paraId="1144BBC7" w14:textId="77777777" w:rsidR="009677F0" w:rsidRPr="00B95D22" w:rsidRDefault="009677F0" w:rsidP="00ED7333">
      <w:pPr>
        <w:pStyle w:val="Odstavecseseznamem"/>
        <w:numPr>
          <w:ilvl w:val="0"/>
          <w:numId w:val="25"/>
        </w:numPr>
        <w:ind w:hanging="294"/>
        <w:jc w:val="both"/>
        <w:rPr>
          <w:rFonts w:cs="Arial"/>
        </w:rPr>
      </w:pPr>
      <w:r w:rsidRPr="00B95D22">
        <w:rPr>
          <w:rFonts w:cs="Arial"/>
        </w:rPr>
        <w:t>1x měsíčně předložit „Měsíční zpráva o realizaci stavby“.</w:t>
      </w:r>
    </w:p>
    <w:p w14:paraId="14E47452" w14:textId="77777777" w:rsidR="009677F0" w:rsidRPr="00F01FED" w:rsidRDefault="009677F0" w:rsidP="009677F0">
      <w:pPr>
        <w:spacing w:after="0" w:line="240" w:lineRule="auto"/>
        <w:ind w:left="426"/>
        <w:jc w:val="both"/>
        <w:rPr>
          <w:rFonts w:eastAsia="Times New Roman" w:cs="Times New Roman"/>
          <w:lang w:eastAsia="cs-CZ"/>
        </w:rPr>
      </w:pPr>
      <w:r w:rsidRPr="00F01FED">
        <w:rPr>
          <w:rFonts w:eastAsia="Times New Roman" w:cs="Times New Roman"/>
          <w:lang w:eastAsia="cs-CZ"/>
        </w:rPr>
        <w:t>Předmět zakázky v podrobnostech nezbytných pro zpracování nabídky je blíže specifikován v zadávací dokumentaci.</w:t>
      </w:r>
    </w:p>
    <w:p w14:paraId="1B4F3C04" w14:textId="62609D40" w:rsidR="009677F0" w:rsidRDefault="009677F0" w:rsidP="009677F0">
      <w:pPr>
        <w:spacing w:after="0" w:line="240" w:lineRule="auto"/>
        <w:ind w:left="426"/>
        <w:jc w:val="both"/>
        <w:rPr>
          <w:rFonts w:eastAsia="Times New Roman" w:cs="Times New Roman"/>
          <w:lang w:eastAsia="cs-CZ"/>
        </w:rPr>
      </w:pPr>
    </w:p>
    <w:p w14:paraId="2F7D79CA" w14:textId="77777777" w:rsidR="009677F0" w:rsidRPr="00F01FED" w:rsidRDefault="009677F0" w:rsidP="009677F0">
      <w:pPr>
        <w:spacing w:after="0" w:line="240" w:lineRule="auto"/>
        <w:ind w:left="426"/>
        <w:jc w:val="both"/>
        <w:rPr>
          <w:rFonts w:eastAsia="Times New Roman" w:cs="Times New Roman"/>
          <w:lang w:eastAsia="cs-CZ"/>
        </w:rPr>
      </w:pPr>
    </w:p>
    <w:p w14:paraId="39C88C6D" w14:textId="77777777" w:rsidR="00F01FED" w:rsidRPr="00F01FED" w:rsidRDefault="00F01FED" w:rsidP="009677F0">
      <w:pPr>
        <w:numPr>
          <w:ilvl w:val="0"/>
          <w:numId w:val="6"/>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Obsah zadávací dokumentace</w:t>
      </w:r>
    </w:p>
    <w:p w14:paraId="5DC00956" w14:textId="77777777" w:rsidR="00F01FED" w:rsidRPr="009677F0" w:rsidRDefault="00F01FED" w:rsidP="00F26AC7">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dokumentace obsahuje obchodní podmínky, včetně platebních podmínek, návrh smlouvy o dílo, technické podmínky, požadavky na zpracování nabídkové ceny a další podmínky a požadavky na zpracování nabídky. Požadavky této výzvy odlišné od VTP a </w:t>
      </w:r>
      <w:r w:rsidRPr="00F01FED">
        <w:rPr>
          <w:rFonts w:eastAsia="Times New Roman" w:cs="Times New Roman"/>
          <w:lang w:eastAsia="cs-CZ"/>
        </w:rPr>
        <w:lastRenderedPageBreak/>
        <w:t xml:space="preserve">Obchodních podmínek mají přednost před příslušnými ustanoveními těchto dokumentů. </w:t>
      </w:r>
      <w:r w:rsidRPr="009677F0">
        <w:rPr>
          <w:rFonts w:eastAsia="Times New Roman" w:cs="Times New Roman"/>
          <w:lang w:eastAsia="cs-CZ"/>
        </w:rPr>
        <w:t>Zadávací dokumentace obsahuje následující dokumenty:</w:t>
      </w:r>
    </w:p>
    <w:p w14:paraId="2B331CFB" w14:textId="77777777" w:rsidR="00F01FED" w:rsidRPr="009677F0" w:rsidRDefault="00F01FED" w:rsidP="00F26AC7">
      <w:pPr>
        <w:spacing w:after="0" w:line="240" w:lineRule="auto"/>
        <w:ind w:left="426"/>
        <w:jc w:val="both"/>
        <w:rPr>
          <w:rFonts w:eastAsia="Times New Roman" w:cs="Times New Roman"/>
          <w:lang w:eastAsia="cs-CZ"/>
        </w:rPr>
      </w:pPr>
    </w:p>
    <w:p w14:paraId="3F84B6B5" w14:textId="256AFE23" w:rsidR="009677F0" w:rsidRPr="009677F0" w:rsidRDefault="00F01FED" w:rsidP="00F26AC7">
      <w:pPr>
        <w:numPr>
          <w:ilvl w:val="0"/>
          <w:numId w:val="7"/>
        </w:numPr>
        <w:spacing w:after="0" w:line="240" w:lineRule="auto"/>
        <w:ind w:left="709" w:hanging="283"/>
        <w:jc w:val="both"/>
        <w:rPr>
          <w:rFonts w:eastAsia="Times New Roman" w:cs="Times New Roman"/>
          <w:lang w:eastAsia="cs-CZ"/>
        </w:rPr>
      </w:pPr>
      <w:r w:rsidRPr="009677F0">
        <w:rPr>
          <w:rFonts w:eastAsia="Times New Roman" w:cs="Times New Roman"/>
          <w:lang w:eastAsia="cs-CZ"/>
        </w:rPr>
        <w:t xml:space="preserve">Výzva k podání </w:t>
      </w:r>
      <w:r w:rsidRPr="00F26AC7">
        <w:rPr>
          <w:rFonts w:eastAsia="Times New Roman" w:cs="Times New Roman"/>
          <w:lang w:eastAsia="cs-CZ"/>
        </w:rPr>
        <w:t xml:space="preserve">nabídky </w:t>
      </w:r>
      <w:r w:rsidR="009677F0" w:rsidRPr="00F26AC7">
        <w:rPr>
          <w:rFonts w:eastAsia="Times New Roman" w:cs="Times New Roman"/>
          <w:lang w:eastAsia="cs-CZ"/>
        </w:rPr>
        <w:t xml:space="preserve">č. j. </w:t>
      </w:r>
      <w:r w:rsidR="00F26AC7" w:rsidRPr="00F26AC7">
        <w:rPr>
          <w:rFonts w:eastAsia="Times New Roman" w:cs="Times New Roman"/>
          <w:lang w:eastAsia="cs-CZ"/>
        </w:rPr>
        <w:t>2382</w:t>
      </w:r>
      <w:r w:rsidR="009677F0" w:rsidRPr="00F26AC7">
        <w:rPr>
          <w:rFonts w:eastAsia="Times New Roman" w:cs="Times New Roman"/>
          <w:lang w:eastAsia="cs-CZ"/>
        </w:rPr>
        <w:t>/202</w:t>
      </w:r>
      <w:r w:rsidR="00F26AC7" w:rsidRPr="00F26AC7">
        <w:rPr>
          <w:rFonts w:eastAsia="Times New Roman" w:cs="Times New Roman"/>
          <w:lang w:eastAsia="cs-CZ"/>
        </w:rPr>
        <w:t>2</w:t>
      </w:r>
      <w:r w:rsidR="009677F0" w:rsidRPr="00F26AC7">
        <w:rPr>
          <w:rFonts w:eastAsia="Times New Roman" w:cs="Times New Roman"/>
          <w:lang w:eastAsia="cs-CZ"/>
        </w:rPr>
        <w:t>-SŽ-SSV-Ú3 ze</w:t>
      </w:r>
      <w:r w:rsidR="009677F0" w:rsidRPr="009677F0">
        <w:rPr>
          <w:rFonts w:eastAsia="Times New Roman" w:cs="Times New Roman"/>
          <w:lang w:eastAsia="cs-CZ"/>
        </w:rPr>
        <w:t xml:space="preserve"> dne </w:t>
      </w:r>
      <w:r w:rsidR="00ED7333">
        <w:rPr>
          <w:rFonts w:eastAsia="Times New Roman" w:cs="Times New Roman"/>
          <w:lang w:eastAsia="cs-CZ"/>
        </w:rPr>
        <w:t>4</w:t>
      </w:r>
      <w:r w:rsidR="009677F0" w:rsidRPr="009677F0">
        <w:rPr>
          <w:rFonts w:eastAsia="Times New Roman" w:cs="Times New Roman"/>
          <w:lang w:eastAsia="cs-CZ"/>
        </w:rPr>
        <w:t xml:space="preserve">. </w:t>
      </w:r>
      <w:r w:rsidR="009677F0">
        <w:rPr>
          <w:rFonts w:eastAsia="Times New Roman" w:cs="Times New Roman"/>
          <w:lang w:eastAsia="cs-CZ"/>
        </w:rPr>
        <w:t>února</w:t>
      </w:r>
      <w:r w:rsidR="009677F0" w:rsidRPr="009677F0">
        <w:rPr>
          <w:rFonts w:eastAsia="Times New Roman" w:cs="Times New Roman"/>
          <w:lang w:eastAsia="cs-CZ"/>
        </w:rPr>
        <w:t xml:space="preserve"> 202</w:t>
      </w:r>
      <w:r w:rsidR="009677F0">
        <w:rPr>
          <w:rFonts w:eastAsia="Times New Roman" w:cs="Times New Roman"/>
          <w:lang w:eastAsia="cs-CZ"/>
        </w:rPr>
        <w:t>2</w:t>
      </w:r>
      <w:r w:rsidR="009677F0" w:rsidRPr="009677F0">
        <w:rPr>
          <w:rFonts w:eastAsia="Times New Roman" w:cs="Times New Roman"/>
          <w:lang w:eastAsia="cs-CZ"/>
        </w:rPr>
        <w:t xml:space="preserve"> (dále jen “Výzva”), </w:t>
      </w:r>
    </w:p>
    <w:p w14:paraId="5EF12D32" w14:textId="77777777" w:rsidR="009677F0" w:rsidRPr="008A0A52" w:rsidRDefault="009677F0" w:rsidP="00F26AC7">
      <w:pPr>
        <w:numPr>
          <w:ilvl w:val="0"/>
          <w:numId w:val="7"/>
        </w:numPr>
        <w:spacing w:after="0" w:line="240" w:lineRule="auto"/>
        <w:ind w:left="709" w:hanging="283"/>
        <w:jc w:val="both"/>
        <w:rPr>
          <w:rFonts w:eastAsia="Times New Roman" w:cs="Times New Roman"/>
          <w:lang w:eastAsia="cs-CZ"/>
        </w:rPr>
      </w:pPr>
      <w:r w:rsidRPr="008A0A52">
        <w:rPr>
          <w:rFonts w:eastAsia="Times New Roman" w:cs="Times New Roman"/>
          <w:lang w:eastAsia="cs-CZ"/>
        </w:rPr>
        <w:t>Závazný vzor Smlouvy o dílo,</w:t>
      </w:r>
    </w:p>
    <w:p w14:paraId="655FADA1" w14:textId="77777777" w:rsidR="009677F0" w:rsidRPr="00796491" w:rsidRDefault="009677F0" w:rsidP="00F26AC7">
      <w:pPr>
        <w:numPr>
          <w:ilvl w:val="0"/>
          <w:numId w:val="7"/>
        </w:numPr>
        <w:spacing w:after="0" w:line="240" w:lineRule="auto"/>
        <w:ind w:left="709" w:hanging="283"/>
        <w:jc w:val="both"/>
        <w:rPr>
          <w:rFonts w:eastAsia="Times New Roman" w:cs="Times New Roman"/>
          <w:lang w:eastAsia="cs-CZ"/>
        </w:rPr>
      </w:pPr>
      <w:r w:rsidRPr="008A0A52">
        <w:rPr>
          <w:rFonts w:eastAsia="Times New Roman" w:cs="Times New Roman"/>
          <w:lang w:eastAsia="cs-CZ"/>
        </w:rPr>
        <w:t>Obchodní podmínky</w:t>
      </w:r>
      <w:r>
        <w:rPr>
          <w:rFonts w:eastAsia="Times New Roman" w:cs="Times New Roman"/>
          <w:lang w:eastAsia="cs-CZ"/>
        </w:rPr>
        <w:t xml:space="preserve"> </w:t>
      </w:r>
      <w:r w:rsidRPr="00742255">
        <w:rPr>
          <w:rFonts w:eastAsia="Times New Roman" w:cs="Times New Roman"/>
          <w:lang w:eastAsia="cs-CZ"/>
        </w:rPr>
        <w:t>pro smlouvu o dílo na poskytování služeb OP SSV/03/21</w:t>
      </w:r>
      <w:r w:rsidRPr="00644FC5">
        <w:rPr>
          <w:rFonts w:eastAsia="Times New Roman" w:cs="Times New Roman"/>
          <w:lang w:val="en-US" w:eastAsia="cs-CZ"/>
        </w:rPr>
        <w:t>,</w:t>
      </w:r>
    </w:p>
    <w:p w14:paraId="2294EADB" w14:textId="77777777" w:rsidR="009677F0" w:rsidRPr="00E8613D" w:rsidRDefault="009677F0" w:rsidP="00F26AC7">
      <w:pPr>
        <w:numPr>
          <w:ilvl w:val="0"/>
          <w:numId w:val="7"/>
        </w:numPr>
        <w:spacing w:after="0" w:line="240" w:lineRule="auto"/>
        <w:ind w:left="709" w:hanging="283"/>
        <w:jc w:val="both"/>
        <w:rPr>
          <w:rFonts w:eastAsia="Times New Roman" w:cs="Times New Roman"/>
          <w:lang w:eastAsia="cs-CZ"/>
        </w:rPr>
      </w:pPr>
      <w:r>
        <w:rPr>
          <w:rFonts w:eastAsia="Times New Roman" w:cs="Arial"/>
          <w:lang w:eastAsia="cs-CZ"/>
        </w:rPr>
        <w:t xml:space="preserve">DSP (Projekt stavby) </w:t>
      </w:r>
      <w:r w:rsidRPr="00DE2E66">
        <w:rPr>
          <w:rFonts w:eastAsia="Times New Roman" w:cs="Arial"/>
          <w:b/>
          <w:bCs/>
          <w:color w:val="000000"/>
          <w:lang w:eastAsia="cs-CZ"/>
        </w:rPr>
        <w:t>„</w:t>
      </w:r>
      <w:r>
        <w:rPr>
          <w:rStyle w:val="Nadpisvtabulce"/>
          <w:b w:val="0"/>
        </w:rPr>
        <w:t>Modernizace trati Hradec Králové – Pardubice – Chrudim, 3. stavba, zdvoukolejnění Pardubice-Rosice nad Labem – Stéblová“.</w:t>
      </w:r>
    </w:p>
    <w:p w14:paraId="17CA21DC" w14:textId="77777777" w:rsidR="00F01FED" w:rsidRPr="00F01FED" w:rsidRDefault="00F01FED" w:rsidP="00F01FED">
      <w:pPr>
        <w:spacing w:after="0" w:line="240" w:lineRule="auto"/>
        <w:ind w:left="426"/>
        <w:rPr>
          <w:rFonts w:eastAsia="Times New Roman" w:cs="Times New Roman"/>
          <w:lang w:eastAsia="cs-CZ"/>
        </w:rPr>
      </w:pPr>
    </w:p>
    <w:p w14:paraId="4081C3D2" w14:textId="77777777" w:rsidR="00F01FED" w:rsidRPr="00F01FED" w:rsidRDefault="00F01FED" w:rsidP="00F01FED">
      <w:pPr>
        <w:spacing w:after="0" w:line="240" w:lineRule="auto"/>
        <w:ind w:left="426"/>
        <w:rPr>
          <w:rFonts w:eastAsia="Times New Roman" w:cs="Times New Roman"/>
          <w:lang w:eastAsia="cs-CZ"/>
        </w:rPr>
      </w:pPr>
    </w:p>
    <w:p w14:paraId="4D423365" w14:textId="77777777" w:rsidR="00F01FED" w:rsidRPr="00F01FED" w:rsidRDefault="00F01FED" w:rsidP="009677F0">
      <w:pPr>
        <w:numPr>
          <w:ilvl w:val="0"/>
          <w:numId w:val="6"/>
        </w:numPr>
        <w:tabs>
          <w:tab w:val="num" w:pos="426"/>
        </w:tabs>
        <w:spacing w:after="120" w:line="240" w:lineRule="auto"/>
        <w:ind w:left="426" w:hanging="426"/>
        <w:jc w:val="both"/>
        <w:rPr>
          <w:rFonts w:eastAsia="Times New Roman" w:cs="Times New Roman"/>
          <w:lang w:eastAsia="cs-CZ"/>
        </w:rPr>
      </w:pPr>
      <w:r w:rsidRPr="00F01FED">
        <w:rPr>
          <w:rFonts w:eastAsia="Times New Roman" w:cs="Times New Roman"/>
          <w:b/>
          <w:u w:val="single"/>
          <w:lang w:eastAsia="cs-CZ"/>
        </w:rPr>
        <w:t xml:space="preserve">Informace o poskytnutí zadávací dokumentace </w:t>
      </w:r>
    </w:p>
    <w:p w14:paraId="6A84E684"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dokumentace je přístupná na profilu zadavatele </w:t>
      </w:r>
      <w:hyperlink r:id="rId11" w:history="1">
        <w:r w:rsidRPr="00F01FED">
          <w:rPr>
            <w:rFonts w:eastAsia="Times New Roman" w:cs="Times New Roman"/>
            <w:color w:val="0000FF"/>
            <w:u w:val="single"/>
            <w:lang w:eastAsia="cs-CZ"/>
          </w:rPr>
          <w:t>https://zakazky.</w:t>
        </w:r>
        <w:r w:rsidR="00D41E04">
          <w:rPr>
            <w:rFonts w:eastAsia="Times New Roman" w:cs="Times New Roman"/>
            <w:color w:val="0000FF"/>
            <w:u w:val="single"/>
            <w:lang w:eastAsia="cs-CZ"/>
          </w:rPr>
          <w:t>spravazeleznic</w:t>
        </w:r>
        <w:r w:rsidRPr="00F01FED">
          <w:rPr>
            <w:rFonts w:eastAsia="Times New Roman" w:cs="Times New Roman"/>
            <w:color w:val="0000FF"/>
            <w:u w:val="single"/>
            <w:lang w:eastAsia="cs-CZ"/>
          </w:rPr>
          <w:t>.cz/</w:t>
        </w:r>
      </w:hyperlink>
      <w:r w:rsidRPr="00F01FED">
        <w:rPr>
          <w:rFonts w:eastAsia="Times New Roman" w:cs="Times New Roman"/>
          <w:lang w:eastAsia="cs-CZ"/>
        </w:rPr>
        <w:t>.</w:t>
      </w:r>
    </w:p>
    <w:p w14:paraId="078C520A" w14:textId="77777777" w:rsidR="00F01FED" w:rsidRPr="00F01FED" w:rsidRDefault="00F01FED" w:rsidP="00F01FED">
      <w:pPr>
        <w:spacing w:after="0" w:line="240" w:lineRule="auto"/>
        <w:ind w:left="426"/>
        <w:jc w:val="both"/>
        <w:rPr>
          <w:rFonts w:eastAsia="Times New Roman" w:cs="Times New Roman"/>
          <w:lang w:eastAsia="cs-CZ"/>
        </w:rPr>
      </w:pPr>
    </w:p>
    <w:p w14:paraId="2D33F551" w14:textId="77777777" w:rsidR="00F01FED" w:rsidRPr="00F01FED" w:rsidRDefault="00F01FED" w:rsidP="00F01FED">
      <w:pPr>
        <w:spacing w:after="0" w:line="240" w:lineRule="auto"/>
        <w:ind w:left="426"/>
        <w:jc w:val="both"/>
        <w:rPr>
          <w:rFonts w:eastAsia="Times New Roman" w:cs="Times New Roman"/>
          <w:lang w:eastAsia="cs-CZ"/>
        </w:rPr>
      </w:pPr>
    </w:p>
    <w:p w14:paraId="3D56FA4B" w14:textId="77777777" w:rsidR="00F01FED" w:rsidRPr="00F01FED" w:rsidRDefault="00F01FED" w:rsidP="009677F0">
      <w:pPr>
        <w:numPr>
          <w:ilvl w:val="0"/>
          <w:numId w:val="6"/>
        </w:numPr>
        <w:tabs>
          <w:tab w:val="num" w:pos="426"/>
        </w:tabs>
        <w:spacing w:after="120" w:line="240" w:lineRule="auto"/>
        <w:ind w:left="426" w:hanging="426"/>
        <w:rPr>
          <w:rFonts w:eastAsia="Times New Roman" w:cs="Times New Roman"/>
          <w:lang w:eastAsia="cs-CZ"/>
        </w:rPr>
      </w:pPr>
      <w:r w:rsidRPr="00F01FED">
        <w:rPr>
          <w:rFonts w:eastAsia="Times New Roman" w:cs="Times New Roman"/>
          <w:b/>
          <w:u w:val="single"/>
          <w:lang w:eastAsia="cs-CZ"/>
        </w:rPr>
        <w:t>Vysvětlení, změny, doplnění zadávacích podmínek</w:t>
      </w:r>
    </w:p>
    <w:p w14:paraId="4CCCEF3B"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je oprávněn podávat žádosti o vysvětlení zadávací dokumentace prostřednictvím elektronického nástroje E-ZAK na adrese: https://zakazky.</w:t>
      </w:r>
      <w:r w:rsidR="00D41E04">
        <w:rPr>
          <w:rFonts w:eastAsia="Times New Roman" w:cs="Times New Roman"/>
          <w:lang w:eastAsia="cs-CZ"/>
        </w:rPr>
        <w:t>spravazeleznic</w:t>
      </w:r>
      <w:r w:rsidRPr="00F01FED">
        <w:rPr>
          <w:rFonts w:eastAsia="Times New Roman" w:cs="Times New Roman"/>
          <w:lang w:eastAsia="cs-CZ"/>
        </w:rPr>
        <w:t>.cz/,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w:t>
      </w:r>
      <w:r w:rsidR="00D41E04">
        <w:rPr>
          <w:rFonts w:eastAsia="Times New Roman" w:cs="Times New Roman"/>
          <w:lang w:eastAsia="cs-CZ"/>
        </w:rPr>
        <w:t>spravazeleznic</w:t>
      </w:r>
      <w:r w:rsidRPr="00F01FED">
        <w:rPr>
          <w:rFonts w:eastAsia="Times New Roman" w:cs="Times New Roman"/>
          <w:lang w:eastAsia="cs-CZ"/>
        </w:rPr>
        <w:t xml:space="preserve">.cz/. </w:t>
      </w:r>
    </w:p>
    <w:p w14:paraId="6D02780F" w14:textId="77777777" w:rsidR="00F01FED" w:rsidRPr="00F01FED" w:rsidRDefault="00F01FED" w:rsidP="00F01FED">
      <w:pPr>
        <w:spacing w:after="0" w:line="240" w:lineRule="auto"/>
        <w:ind w:left="426"/>
        <w:jc w:val="both"/>
        <w:rPr>
          <w:rFonts w:eastAsia="Times New Roman" w:cs="Times New Roman"/>
          <w:lang w:eastAsia="cs-CZ"/>
        </w:rPr>
      </w:pPr>
    </w:p>
    <w:p w14:paraId="12C4B82F" w14:textId="77777777" w:rsid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F01FED">
        <w:rPr>
          <w:rFonts w:eastAsia="Times New Roman" w:cs="Times New Roman"/>
          <w:b/>
          <w:bCs/>
          <w:lang w:eastAsia="cs-CZ"/>
        </w:rPr>
        <w:t xml:space="preserve">nejpozději do 2 pracovních dnů po doručení žádosti podle předchozího odstavce. </w:t>
      </w:r>
      <w:r w:rsidRPr="00F01FED">
        <w:rPr>
          <w:rFonts w:eastAsia="Times New Roman" w:cs="Times New Roman"/>
          <w:lang w:eastAsia="cs-CZ"/>
        </w:rPr>
        <w:t>Pokud zadavatel na žádost o vysvětlení, která není doručena včas, vysvětlení poskytne, nemusí dodržet lhůtu uvedenou v předchozí větě.</w:t>
      </w:r>
    </w:p>
    <w:p w14:paraId="1FDAA9BC" w14:textId="77777777" w:rsidR="00C97609" w:rsidRDefault="00C97609" w:rsidP="00F01FED">
      <w:pPr>
        <w:spacing w:after="0" w:line="240" w:lineRule="auto"/>
        <w:ind w:left="426"/>
        <w:jc w:val="both"/>
        <w:rPr>
          <w:rFonts w:eastAsia="Times New Roman" w:cs="Times New Roman"/>
          <w:lang w:eastAsia="cs-CZ"/>
        </w:rPr>
      </w:pPr>
    </w:p>
    <w:p w14:paraId="22AE4FCA" w14:textId="77777777" w:rsidR="00C97609" w:rsidRDefault="00C97609" w:rsidP="00C97609">
      <w:pPr>
        <w:spacing w:after="0" w:line="240" w:lineRule="auto"/>
        <w:ind w:left="426"/>
        <w:jc w:val="both"/>
        <w:rPr>
          <w:rFonts w:eastAsia="Times New Roman" w:cs="Times New Roman"/>
          <w:lang w:eastAsia="cs-CZ"/>
        </w:rPr>
      </w:pPr>
      <w:r w:rsidRPr="00C97609">
        <w:rPr>
          <w:rFonts w:eastAsia="Times New Roman" w:cs="Times New Roman"/>
          <w:lang w:eastAsia="cs-CZ"/>
        </w:rPr>
        <w:t>Pokud je žádost o vysvětlení zadávací dokumentace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14:paraId="1437BE98" w14:textId="77777777" w:rsidR="00C97609" w:rsidRPr="00F01FED" w:rsidRDefault="00C97609" w:rsidP="00F01FED">
      <w:pPr>
        <w:spacing w:after="0" w:line="240" w:lineRule="auto"/>
        <w:ind w:left="426"/>
        <w:jc w:val="both"/>
        <w:rPr>
          <w:rFonts w:eastAsia="Times New Roman" w:cs="Times New Roman"/>
          <w:lang w:eastAsia="cs-CZ"/>
        </w:rPr>
      </w:pPr>
    </w:p>
    <w:p w14:paraId="2C753759" w14:textId="34834485"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2" w:history="1">
        <w:r w:rsidR="008E7782" w:rsidRPr="00496FD3">
          <w:rPr>
            <w:rFonts w:eastAsia="Times New Roman" w:cs="Times New Roman"/>
            <w:color w:val="0000FF"/>
            <w:lang w:eastAsia="cs-CZ"/>
          </w:rPr>
          <w:t>https://zakazky.spravazeleznic.cz/</w:t>
        </w:r>
      </w:hyperlink>
      <w:r w:rsidR="00496FD3" w:rsidRPr="00496FD3">
        <w:rPr>
          <w:rFonts w:eastAsia="Times New Roman" w:cs="Times New Roman"/>
          <w:lang w:eastAsia="cs-CZ"/>
        </w:rPr>
        <w:t>.</w:t>
      </w:r>
      <w:r w:rsidRPr="00F01FED">
        <w:rPr>
          <w:rFonts w:eastAsia="Times New Roman" w:cs="Times New Roman"/>
          <w:lang w:eastAsia="cs-CZ"/>
        </w:rPr>
        <w:t xml:space="preserve"> Vysvětlení je považováno za doručené okamžikem uveřejnění.</w:t>
      </w:r>
    </w:p>
    <w:p w14:paraId="27D9093B" w14:textId="77777777" w:rsidR="00F01FED" w:rsidRPr="00F01FED" w:rsidRDefault="00F01FED" w:rsidP="00F01FED">
      <w:pPr>
        <w:spacing w:after="0" w:line="240" w:lineRule="auto"/>
        <w:ind w:left="426"/>
        <w:jc w:val="both"/>
        <w:rPr>
          <w:rFonts w:eastAsia="Times New Roman" w:cs="Times New Roman"/>
          <w:bCs/>
          <w:color w:val="FF0000"/>
          <w:lang w:eastAsia="cs-CZ"/>
        </w:rPr>
      </w:pPr>
    </w:p>
    <w:p w14:paraId="4C43E33E"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63718DF3" w14:textId="77777777" w:rsidR="00F01FED" w:rsidRPr="00F01FED" w:rsidRDefault="00F01FED" w:rsidP="00F01FED">
      <w:pPr>
        <w:spacing w:after="0" w:line="240" w:lineRule="auto"/>
        <w:ind w:left="426"/>
        <w:jc w:val="both"/>
        <w:rPr>
          <w:rFonts w:eastAsia="Times New Roman" w:cs="Times New Roman"/>
          <w:lang w:eastAsia="cs-CZ"/>
        </w:rPr>
      </w:pPr>
    </w:p>
    <w:p w14:paraId="165F879C"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01FED">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69E22776" w14:textId="77777777" w:rsidR="00F01FED" w:rsidRPr="00F01FED" w:rsidRDefault="00F01FED" w:rsidP="00F01FED">
      <w:pPr>
        <w:spacing w:after="0" w:line="240" w:lineRule="auto"/>
        <w:ind w:left="426"/>
        <w:jc w:val="both"/>
        <w:rPr>
          <w:rFonts w:eastAsia="Times New Roman" w:cs="Times New Roman"/>
          <w:lang w:eastAsia="cs-CZ"/>
        </w:rPr>
      </w:pPr>
    </w:p>
    <w:p w14:paraId="627523A3" w14:textId="77777777" w:rsidR="00F01FED" w:rsidRPr="00F01FED" w:rsidRDefault="00F01FED" w:rsidP="00F01FED">
      <w:pPr>
        <w:spacing w:after="0" w:line="240" w:lineRule="auto"/>
        <w:ind w:left="426"/>
        <w:rPr>
          <w:rFonts w:eastAsia="Times New Roman" w:cs="Times New Roman"/>
          <w:lang w:eastAsia="cs-CZ"/>
        </w:rPr>
      </w:pPr>
    </w:p>
    <w:p w14:paraId="42E5192E" w14:textId="77777777" w:rsidR="00F01FED" w:rsidRPr="00F01FED" w:rsidRDefault="00F01FED" w:rsidP="009677F0">
      <w:pPr>
        <w:numPr>
          <w:ilvl w:val="0"/>
          <w:numId w:val="6"/>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Doba a místo plnění VZ, způsob fakturace:</w:t>
      </w:r>
    </w:p>
    <w:p w14:paraId="6A03C1F1" w14:textId="77777777" w:rsidR="00F01FED" w:rsidRPr="00F01FED" w:rsidRDefault="00F01FED" w:rsidP="00F01FED">
      <w:pPr>
        <w:spacing w:after="0" w:line="240" w:lineRule="auto"/>
        <w:ind w:left="426"/>
        <w:rPr>
          <w:rFonts w:eastAsia="Times New Roman" w:cs="Times New Roman"/>
          <w:b/>
          <w:lang w:eastAsia="cs-CZ"/>
        </w:rPr>
      </w:pPr>
    </w:p>
    <w:p w14:paraId="2D34184A" w14:textId="1DD9F0EB" w:rsidR="00F01FED" w:rsidRDefault="00F01FED" w:rsidP="00F01FED">
      <w:pPr>
        <w:spacing w:after="0" w:line="240" w:lineRule="auto"/>
        <w:ind w:left="426"/>
        <w:rPr>
          <w:rFonts w:eastAsia="Times New Roman" w:cs="Times New Roman"/>
          <w:lang w:eastAsia="cs-CZ"/>
        </w:rPr>
      </w:pPr>
      <w:r w:rsidRPr="00F01FED">
        <w:rPr>
          <w:rFonts w:eastAsia="Times New Roman" w:cs="Times New Roman"/>
          <w:b/>
          <w:u w:val="single"/>
          <w:lang w:eastAsia="cs-CZ"/>
        </w:rPr>
        <w:t>Zahájení plnění:</w:t>
      </w:r>
      <w:r w:rsidRPr="00F01FED">
        <w:rPr>
          <w:rFonts w:eastAsia="Times New Roman" w:cs="Times New Roman"/>
          <w:lang w:eastAsia="cs-CZ"/>
        </w:rPr>
        <w:t xml:space="preserve"> </w:t>
      </w:r>
    </w:p>
    <w:p w14:paraId="7CF881BD" w14:textId="77777777" w:rsidR="005E5911" w:rsidRPr="00B95D22" w:rsidRDefault="005E5911" w:rsidP="005E5911">
      <w:pPr>
        <w:spacing w:after="0" w:line="240" w:lineRule="auto"/>
        <w:ind w:left="426"/>
        <w:jc w:val="both"/>
        <w:rPr>
          <w:rFonts w:eastAsia="Times New Roman" w:cs="Times New Roman"/>
          <w:lang w:eastAsia="cs-CZ"/>
        </w:rPr>
      </w:pPr>
      <w:r w:rsidRPr="00B95D22">
        <w:rPr>
          <w:rFonts w:cs="Arial"/>
        </w:rPr>
        <w:t>Bezodkladně po nabytí účinnosti smlouvy o výkonu stavebního dozoru (asistenta Správce stavby) na realizaci stavby.</w:t>
      </w:r>
    </w:p>
    <w:p w14:paraId="4CFC1886" w14:textId="77777777" w:rsidR="005E5911" w:rsidRPr="00F01FED" w:rsidRDefault="005E5911" w:rsidP="00F01FED">
      <w:pPr>
        <w:spacing w:after="0" w:line="240" w:lineRule="auto"/>
        <w:ind w:left="426"/>
        <w:rPr>
          <w:rFonts w:eastAsia="Times New Roman" w:cs="Times New Roman"/>
          <w:lang w:eastAsia="cs-CZ"/>
        </w:rPr>
      </w:pPr>
    </w:p>
    <w:p w14:paraId="42948B46" w14:textId="77777777" w:rsidR="00F01FED" w:rsidRPr="00F01FED" w:rsidRDefault="00F01FED" w:rsidP="00F01FED">
      <w:pPr>
        <w:spacing w:after="0" w:line="240" w:lineRule="auto"/>
        <w:ind w:left="426"/>
        <w:rPr>
          <w:rFonts w:eastAsia="Times New Roman" w:cs="Times New Roman"/>
          <w:b/>
          <w:lang w:eastAsia="cs-CZ"/>
        </w:rPr>
      </w:pPr>
    </w:p>
    <w:p w14:paraId="57AFE5B4" w14:textId="6C28B182" w:rsidR="00F01FED" w:rsidRPr="00F01FED" w:rsidRDefault="00F01FED" w:rsidP="00F01FED">
      <w:pPr>
        <w:spacing w:after="0" w:line="240" w:lineRule="auto"/>
        <w:ind w:left="426"/>
        <w:rPr>
          <w:rFonts w:eastAsia="Times New Roman" w:cs="Times New Roman"/>
          <w:b/>
          <w:u w:val="single"/>
          <w:lang w:eastAsia="cs-CZ"/>
        </w:rPr>
      </w:pPr>
      <w:r w:rsidRPr="00F01FED">
        <w:rPr>
          <w:rFonts w:eastAsia="Times New Roman" w:cs="Times New Roman"/>
          <w:b/>
          <w:u w:val="single"/>
          <w:lang w:eastAsia="cs-CZ"/>
        </w:rPr>
        <w:lastRenderedPageBreak/>
        <w:t>Dokončení plnění:</w:t>
      </w:r>
    </w:p>
    <w:p w14:paraId="120C0C1A" w14:textId="77777777" w:rsidR="00F01FED" w:rsidRPr="00F01FED" w:rsidRDefault="00F01FED" w:rsidP="00F01FED">
      <w:pPr>
        <w:spacing w:after="0" w:line="240" w:lineRule="auto"/>
        <w:ind w:left="426"/>
        <w:rPr>
          <w:rFonts w:eastAsia="Times New Roman" w:cs="Times New Roman"/>
          <w:b/>
          <w:lang w:eastAsia="cs-CZ"/>
        </w:rPr>
      </w:pPr>
    </w:p>
    <w:p w14:paraId="68B1C99F" w14:textId="77777777" w:rsidR="005E5911" w:rsidRPr="00B95D22" w:rsidRDefault="005E5911" w:rsidP="005E5911">
      <w:pPr>
        <w:spacing w:after="0" w:line="240" w:lineRule="auto"/>
        <w:ind w:left="426"/>
        <w:jc w:val="both"/>
        <w:rPr>
          <w:rFonts w:cs="Arial"/>
          <w:b/>
        </w:rPr>
      </w:pPr>
      <w:r w:rsidRPr="00B95D22">
        <w:rPr>
          <w:rFonts w:cs="Arial"/>
          <w:b/>
        </w:rPr>
        <w:t>Činnost stavebního dozoru (asistenta Správce stavby) bude probíhat po dobu realizace  stavby – dle HMG postupu prací  zadavatele</w:t>
      </w:r>
      <w:r w:rsidRPr="00B95D22">
        <w:rPr>
          <w:rFonts w:cs="Arial"/>
        </w:rPr>
        <w:t xml:space="preserve">. </w:t>
      </w:r>
    </w:p>
    <w:p w14:paraId="0790CEDA" w14:textId="77777777" w:rsidR="005E5911" w:rsidRPr="00B95D22" w:rsidRDefault="005E5911" w:rsidP="005E5911">
      <w:pPr>
        <w:spacing w:after="0" w:line="240" w:lineRule="auto"/>
        <w:ind w:left="426"/>
        <w:jc w:val="both"/>
        <w:rPr>
          <w:rFonts w:cs="Arial"/>
        </w:rPr>
      </w:pPr>
    </w:p>
    <w:p w14:paraId="595C3EDC" w14:textId="77777777" w:rsidR="005E5911" w:rsidRPr="00B95D22" w:rsidRDefault="005E5911" w:rsidP="005E5911">
      <w:pPr>
        <w:ind w:left="426"/>
        <w:jc w:val="both"/>
        <w:rPr>
          <w:b/>
          <w:bCs/>
        </w:rPr>
      </w:pPr>
      <w:r w:rsidRPr="00B95D22">
        <w:rPr>
          <w:rFonts w:eastAsia="Times New Roman" w:cs="Arial"/>
          <w:lang w:eastAsia="cs-CZ"/>
        </w:rPr>
        <w:t>Předpokládaná doba výstavby „</w:t>
      </w:r>
      <w:r w:rsidRPr="00B95D22">
        <w:rPr>
          <w:rStyle w:val="Nadpisvtabulce"/>
          <w:b w:val="0"/>
        </w:rPr>
        <w:t>Modernizace trati Hradec Králové – Pardubice – Chrudim, 3. stavba, zdvoukolejnění Pardubice-Rosice nad Labem – Stéblová“</w:t>
      </w:r>
      <w:r w:rsidRPr="00B95D22">
        <w:rPr>
          <w:rFonts w:eastAsia="Times New Roman" w:cs="Arial"/>
          <w:lang w:eastAsia="cs-CZ"/>
        </w:rPr>
        <w:t xml:space="preserve">- </w:t>
      </w:r>
      <w:r w:rsidRPr="00B95D22">
        <w:rPr>
          <w:rFonts w:cs="Arial"/>
          <w:b/>
          <w:bCs/>
        </w:rPr>
        <w:t xml:space="preserve">24 měsíců. </w:t>
      </w:r>
      <w:r w:rsidRPr="00B95D22">
        <w:rPr>
          <w:rFonts w:eastAsia="Times New Roman" w:cs="Times New Roman"/>
          <w:lang w:eastAsia="cs-CZ"/>
        </w:rPr>
        <w:t>Doba plnění může být následně upravena dle platného harmonogramu plnění stavby</w:t>
      </w:r>
    </w:p>
    <w:p w14:paraId="42E46A91" w14:textId="77777777" w:rsidR="005E5911" w:rsidRPr="00017467" w:rsidRDefault="005E5911" w:rsidP="005E5911">
      <w:pPr>
        <w:spacing w:after="0" w:line="240" w:lineRule="auto"/>
        <w:ind w:left="426"/>
        <w:jc w:val="both"/>
        <w:rPr>
          <w:rFonts w:eastAsia="Times New Roman" w:cs="Times New Roman"/>
          <w:b/>
          <w:u w:val="single"/>
          <w:lang w:eastAsia="cs-CZ"/>
        </w:rPr>
      </w:pPr>
      <w:r w:rsidRPr="00B95D22">
        <w:rPr>
          <w:rFonts w:cs="Arial"/>
        </w:rPr>
        <w:t xml:space="preserve">Ukončení realizace stavby </w:t>
      </w:r>
      <w:r w:rsidRPr="00BE7FA9">
        <w:rPr>
          <w:rFonts w:cs="Arial"/>
        </w:rPr>
        <w:t>– ukončená jednání a vystavení  „Potvrzení o převzetí Díla“</w:t>
      </w:r>
      <w:r w:rsidRPr="00017467">
        <w:rPr>
          <w:rFonts w:cs="Arial"/>
        </w:rPr>
        <w:t xml:space="preserve"> </w:t>
      </w:r>
    </w:p>
    <w:p w14:paraId="118014FA" w14:textId="6FF7ACFC"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 xml:space="preserve">    </w:t>
      </w:r>
    </w:p>
    <w:p w14:paraId="79B1860C" w14:textId="77777777" w:rsidR="00F01FED" w:rsidRPr="00F01FED" w:rsidRDefault="00F01FED" w:rsidP="005E5911">
      <w:pPr>
        <w:spacing w:after="0" w:line="240" w:lineRule="auto"/>
        <w:ind w:left="426"/>
        <w:jc w:val="both"/>
        <w:rPr>
          <w:rFonts w:eastAsia="Times New Roman" w:cs="Times New Roman"/>
          <w:u w:val="single"/>
          <w:lang w:eastAsia="cs-CZ"/>
        </w:rPr>
      </w:pPr>
      <w:r w:rsidRPr="00F01FED">
        <w:rPr>
          <w:rFonts w:eastAsia="Times New Roman" w:cs="Times New Roman"/>
          <w:b/>
          <w:u w:val="single"/>
          <w:lang w:eastAsia="cs-CZ"/>
        </w:rPr>
        <w:t>Místo plnění:</w:t>
      </w:r>
      <w:r w:rsidRPr="00F01FED">
        <w:rPr>
          <w:rFonts w:eastAsia="Times New Roman" w:cs="Times New Roman"/>
          <w:u w:val="single"/>
          <w:lang w:eastAsia="cs-CZ"/>
        </w:rPr>
        <w:t xml:space="preserve">  </w:t>
      </w:r>
    </w:p>
    <w:p w14:paraId="2A706249" w14:textId="77777777" w:rsidR="00F01FED" w:rsidRPr="00F01FED" w:rsidRDefault="00F01FED" w:rsidP="005E5911">
      <w:pPr>
        <w:spacing w:after="0" w:line="240" w:lineRule="auto"/>
        <w:ind w:left="426"/>
        <w:jc w:val="both"/>
        <w:rPr>
          <w:rFonts w:eastAsia="Times New Roman" w:cs="Times New Roman"/>
          <w:lang w:eastAsia="cs-CZ"/>
        </w:rPr>
      </w:pPr>
    </w:p>
    <w:p w14:paraId="52639CBD" w14:textId="77777777" w:rsidR="005E5911" w:rsidRPr="00B95D22" w:rsidRDefault="005E5911" w:rsidP="005E5911">
      <w:pPr>
        <w:numPr>
          <w:ilvl w:val="0"/>
          <w:numId w:val="15"/>
        </w:numPr>
        <w:spacing w:after="0" w:line="240" w:lineRule="auto"/>
        <w:jc w:val="both"/>
        <w:rPr>
          <w:rFonts w:eastAsia="Times New Roman" w:cs="Times New Roman"/>
          <w:lang w:eastAsia="cs-CZ"/>
        </w:rPr>
      </w:pPr>
      <w:r w:rsidRPr="00F01FED">
        <w:rPr>
          <w:rFonts w:eastAsia="Times New Roman" w:cs="Times New Roman"/>
          <w:lang w:eastAsia="cs-CZ"/>
        </w:rPr>
        <w:t xml:space="preserve">Správa </w:t>
      </w:r>
      <w:r>
        <w:rPr>
          <w:rFonts w:eastAsia="Times New Roman" w:cs="Times New Roman"/>
          <w:lang w:eastAsia="cs-CZ"/>
        </w:rPr>
        <w:t>železnic</w:t>
      </w:r>
      <w:r w:rsidRPr="00F01FED">
        <w:rPr>
          <w:rFonts w:eastAsia="Times New Roman" w:cs="Times New Roman"/>
          <w:lang w:eastAsia="cs-CZ"/>
        </w:rPr>
        <w:t xml:space="preserve">, </w:t>
      </w:r>
      <w:r>
        <w:rPr>
          <w:rFonts w:eastAsia="Times New Roman" w:cs="Times New Roman"/>
          <w:lang w:eastAsia="cs-CZ"/>
        </w:rPr>
        <w:t xml:space="preserve"> </w:t>
      </w:r>
      <w:r w:rsidRPr="00F01FED">
        <w:rPr>
          <w:rFonts w:eastAsia="Times New Roman" w:cs="Times New Roman"/>
          <w:lang w:eastAsia="cs-CZ"/>
        </w:rPr>
        <w:t xml:space="preserve">státní </w:t>
      </w:r>
      <w:r w:rsidRPr="00B95D22">
        <w:rPr>
          <w:rFonts w:eastAsia="Times New Roman" w:cs="Times New Roman"/>
          <w:lang w:eastAsia="cs-CZ"/>
        </w:rPr>
        <w:t>organizace,  Stavební správa východ, Nerudova 773/1, 779 00 Olomouc</w:t>
      </w:r>
    </w:p>
    <w:p w14:paraId="5280EFA7" w14:textId="77777777" w:rsidR="005E5911" w:rsidRPr="00B95D22" w:rsidRDefault="005E5911" w:rsidP="005E5911">
      <w:pPr>
        <w:numPr>
          <w:ilvl w:val="0"/>
          <w:numId w:val="15"/>
        </w:numPr>
        <w:spacing w:after="0" w:line="240" w:lineRule="auto"/>
        <w:jc w:val="both"/>
        <w:rPr>
          <w:rStyle w:val="Nadpisvtabulce"/>
          <w:rFonts w:eastAsia="Times New Roman" w:cs="Times New Roman"/>
          <w:b w:val="0"/>
          <w:lang w:eastAsia="cs-CZ"/>
        </w:rPr>
      </w:pPr>
      <w:r w:rsidRPr="00B95D22">
        <w:rPr>
          <w:rFonts w:eastAsia="Times New Roman" w:cs="Arial"/>
          <w:b/>
          <w:lang w:eastAsia="cs-CZ"/>
        </w:rPr>
        <w:t>pro stavební dozor</w:t>
      </w:r>
      <w:r w:rsidRPr="00B95D22">
        <w:rPr>
          <w:rFonts w:eastAsia="Times New Roman" w:cs="Arial"/>
          <w:lang w:eastAsia="cs-CZ"/>
        </w:rPr>
        <w:t xml:space="preserve"> je dáno místem, v němž má být Dílo dle Projektu a příslušných veřejnoprávních povolení umístěno.</w:t>
      </w:r>
    </w:p>
    <w:p w14:paraId="23CBF5EC" w14:textId="77777777" w:rsidR="00557C85" w:rsidRDefault="00557C85" w:rsidP="005E5911">
      <w:pPr>
        <w:spacing w:after="0" w:line="240" w:lineRule="auto"/>
        <w:ind w:left="426"/>
        <w:jc w:val="both"/>
        <w:rPr>
          <w:rFonts w:eastAsia="Times New Roman" w:cs="Arial"/>
          <w:b/>
          <w:u w:val="single"/>
          <w:lang w:eastAsia="cs-CZ"/>
        </w:rPr>
      </w:pPr>
    </w:p>
    <w:p w14:paraId="5F52D996" w14:textId="04860073" w:rsidR="005E5911" w:rsidRPr="00B95D22" w:rsidRDefault="005E5911" w:rsidP="005E5911">
      <w:pPr>
        <w:spacing w:after="0" w:line="240" w:lineRule="auto"/>
        <w:ind w:left="426"/>
        <w:jc w:val="both"/>
        <w:rPr>
          <w:rFonts w:eastAsia="Times New Roman" w:cs="Arial"/>
          <w:b/>
          <w:u w:val="single"/>
          <w:lang w:eastAsia="cs-CZ"/>
        </w:rPr>
      </w:pPr>
      <w:r w:rsidRPr="00B95D22">
        <w:rPr>
          <w:rFonts w:eastAsia="Times New Roman" w:cs="Arial"/>
          <w:b/>
          <w:u w:val="single"/>
          <w:lang w:eastAsia="cs-CZ"/>
        </w:rPr>
        <w:t>Fakturace:</w:t>
      </w:r>
    </w:p>
    <w:p w14:paraId="087244C2" w14:textId="77777777" w:rsidR="005E5911" w:rsidRPr="00B95D22" w:rsidRDefault="005E5911" w:rsidP="005E5911">
      <w:pPr>
        <w:spacing w:after="0" w:line="240" w:lineRule="auto"/>
        <w:ind w:left="426"/>
        <w:jc w:val="both"/>
        <w:rPr>
          <w:rFonts w:cs="Arial"/>
        </w:rPr>
      </w:pPr>
      <w:r w:rsidRPr="00B95D22">
        <w:rPr>
          <w:rFonts w:cs="Arial"/>
        </w:rPr>
        <w:t>Měsíčně, dle počtu odpracovaných hodin.</w:t>
      </w:r>
    </w:p>
    <w:p w14:paraId="22C48438" w14:textId="77777777" w:rsidR="005E5911" w:rsidRPr="00B95D22" w:rsidRDefault="005E5911" w:rsidP="005E5911">
      <w:pPr>
        <w:spacing w:after="0" w:line="240" w:lineRule="auto"/>
        <w:ind w:left="426"/>
        <w:jc w:val="both"/>
        <w:rPr>
          <w:rFonts w:eastAsia="Times New Roman" w:cs="Times New Roman"/>
          <w:u w:val="single"/>
          <w:lang w:eastAsia="cs-CZ"/>
        </w:rPr>
      </w:pPr>
      <w:r w:rsidRPr="00B95D22">
        <w:rPr>
          <w:rFonts w:cs="Arial"/>
        </w:rPr>
        <w:t>K faktuře bude přiložen soupis výkonů podle činností, které vykáže zhotovitel stavebního dozoru odsouhlasený správcem stavby (TDS). Soupis bude obsahovat tyto údaje – datum, stručný popis činností, jméno pracovníka, vykazované množství času, odsouhlasená cena za jednotku času pro každou stavbu ze souboru staveb samostatně.</w:t>
      </w:r>
    </w:p>
    <w:p w14:paraId="6E0AA03B" w14:textId="77777777" w:rsidR="00BA168D" w:rsidRPr="00F01FED" w:rsidRDefault="00BA168D" w:rsidP="00F01FED">
      <w:pPr>
        <w:overflowPunct w:val="0"/>
        <w:autoSpaceDE w:val="0"/>
        <w:autoSpaceDN w:val="0"/>
        <w:adjustRightInd w:val="0"/>
        <w:spacing w:after="0" w:line="320" w:lineRule="atLeast"/>
        <w:jc w:val="both"/>
        <w:rPr>
          <w:rFonts w:eastAsia="Times New Roman" w:cs="Times New Roman"/>
          <w:b/>
          <w:lang w:eastAsia="cs-CZ"/>
        </w:rPr>
      </w:pPr>
    </w:p>
    <w:p w14:paraId="1081089C" w14:textId="15AB3572" w:rsidR="00F01FED" w:rsidRPr="006974BB" w:rsidRDefault="00F01FED" w:rsidP="005E5911">
      <w:pPr>
        <w:numPr>
          <w:ilvl w:val="0"/>
          <w:numId w:val="6"/>
        </w:numPr>
        <w:tabs>
          <w:tab w:val="clear" w:pos="142"/>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Způsob plnění:</w:t>
      </w:r>
      <w:r w:rsidR="006974BB">
        <w:rPr>
          <w:rFonts w:eastAsia="Times New Roman" w:cs="Times New Roman"/>
          <w:b/>
          <w:u w:val="single"/>
          <w:lang w:eastAsia="cs-CZ"/>
        </w:rPr>
        <w:t xml:space="preserve"> </w:t>
      </w:r>
    </w:p>
    <w:p w14:paraId="5BCC2DD9" w14:textId="77777777" w:rsidR="005E5911" w:rsidRPr="00B95D22" w:rsidRDefault="005E5911" w:rsidP="005E5911">
      <w:pPr>
        <w:pStyle w:val="Odstavecseseznamem"/>
        <w:spacing w:after="0" w:line="240" w:lineRule="auto"/>
        <w:ind w:left="502"/>
        <w:jc w:val="both"/>
        <w:rPr>
          <w:rFonts w:eastAsia="Times New Roman" w:cs="Arial"/>
          <w:lang w:eastAsia="cs-CZ"/>
        </w:rPr>
      </w:pPr>
      <w:r w:rsidRPr="00B9163F">
        <w:rPr>
          <w:rFonts w:eastAsia="Times New Roman" w:cs="Arial"/>
          <w:lang w:eastAsia="cs-CZ"/>
        </w:rPr>
        <w:t>Jednotlivé části předmětu plnění dle bodu 3. této výzvy především ve formě fyzicky pořízeného výsledku (zpráva</w:t>
      </w:r>
      <w:r w:rsidRPr="00B95D22">
        <w:rPr>
          <w:rFonts w:eastAsia="Times New Roman" w:cs="Arial"/>
          <w:lang w:eastAsia="cs-CZ"/>
        </w:rPr>
        <w:t>, vyjádření, stanovisko, protokol), budou předány objednateli:</w:t>
      </w:r>
    </w:p>
    <w:p w14:paraId="4307B25A" w14:textId="77777777" w:rsidR="005E5911" w:rsidRPr="00B95D22" w:rsidRDefault="005E5911" w:rsidP="005E5911">
      <w:pPr>
        <w:pStyle w:val="Odstavecseseznamem"/>
        <w:spacing w:after="0" w:line="240" w:lineRule="auto"/>
        <w:ind w:left="502"/>
        <w:jc w:val="both"/>
        <w:rPr>
          <w:rFonts w:eastAsia="Times New Roman" w:cs="Arial"/>
          <w:lang w:eastAsia="cs-CZ"/>
        </w:rPr>
      </w:pPr>
      <w:r w:rsidRPr="00B95D22">
        <w:rPr>
          <w:rFonts w:eastAsia="Times New Roman" w:cs="Arial"/>
          <w:lang w:eastAsia="cs-CZ"/>
        </w:rPr>
        <w:t>-</w:t>
      </w:r>
      <w:r w:rsidRPr="00B95D22">
        <w:rPr>
          <w:rFonts w:eastAsia="Times New Roman" w:cs="Arial"/>
          <w:lang w:eastAsia="cs-CZ"/>
        </w:rPr>
        <w:tab/>
        <w:t xml:space="preserve">v tištěné listinné podobě vždy nejméně ve </w:t>
      </w:r>
      <w:r w:rsidRPr="00B95D22">
        <w:rPr>
          <w:rFonts w:eastAsia="Times New Roman" w:cs="Arial"/>
          <w:b/>
          <w:lang w:eastAsia="cs-CZ"/>
        </w:rPr>
        <w:t>2 vyhotoveních</w:t>
      </w:r>
    </w:p>
    <w:p w14:paraId="1951FC57" w14:textId="77777777" w:rsidR="005E5911" w:rsidRPr="00B95D22" w:rsidRDefault="005E5911" w:rsidP="005E5911">
      <w:pPr>
        <w:pStyle w:val="Odstavecseseznamem"/>
        <w:spacing w:after="0" w:line="240" w:lineRule="auto"/>
        <w:ind w:left="709" w:hanging="207"/>
        <w:jc w:val="both"/>
        <w:rPr>
          <w:rFonts w:eastAsia="Times New Roman" w:cs="Arial"/>
          <w:lang w:eastAsia="cs-CZ"/>
        </w:rPr>
      </w:pPr>
      <w:r w:rsidRPr="00B95D22">
        <w:rPr>
          <w:rFonts w:eastAsia="Times New Roman" w:cs="Arial"/>
          <w:lang w:eastAsia="cs-CZ"/>
        </w:rPr>
        <w:t>-</w:t>
      </w:r>
      <w:r w:rsidRPr="00B95D22">
        <w:rPr>
          <w:rFonts w:eastAsia="Times New Roman" w:cs="Arial"/>
          <w:lang w:eastAsia="cs-CZ"/>
        </w:rPr>
        <w:tab/>
        <w:t xml:space="preserve">v digitální elektronické formě na vhodném elektronickém kompatibilním nosiči </w:t>
      </w:r>
      <w:r w:rsidRPr="00B95D22">
        <w:rPr>
          <w:rFonts w:eastAsia="Times New Roman" w:cs="Arial"/>
          <w:b/>
          <w:lang w:eastAsia="cs-CZ"/>
        </w:rPr>
        <w:t xml:space="preserve">v 1 vyhotovení </w:t>
      </w:r>
      <w:r w:rsidRPr="00B95D22">
        <w:rPr>
          <w:rFonts w:eastAsia="Times New Roman" w:cs="Arial"/>
          <w:lang w:eastAsia="cs-CZ"/>
        </w:rPr>
        <w:t>v dohodnutém editovatelném formátu (tzv. otevřená podoba)</w:t>
      </w:r>
    </w:p>
    <w:p w14:paraId="794A60AE" w14:textId="77777777" w:rsidR="005E5911" w:rsidRPr="00B95D22" w:rsidRDefault="005E5911" w:rsidP="005E5911">
      <w:pPr>
        <w:pStyle w:val="Odstavecseseznamem"/>
        <w:spacing w:after="0" w:line="240" w:lineRule="auto"/>
        <w:ind w:left="502"/>
        <w:jc w:val="both"/>
        <w:rPr>
          <w:rFonts w:eastAsia="Times New Roman" w:cs="Arial"/>
          <w:lang w:eastAsia="cs-CZ"/>
        </w:rPr>
      </w:pPr>
      <w:r w:rsidRPr="00B95D22">
        <w:rPr>
          <w:rFonts w:eastAsia="Times New Roman" w:cs="Arial"/>
          <w:lang w:eastAsia="cs-CZ"/>
        </w:rPr>
        <w:t>-</w:t>
      </w:r>
      <w:r w:rsidRPr="00B95D22">
        <w:rPr>
          <w:rFonts w:eastAsia="Times New Roman" w:cs="Arial"/>
          <w:lang w:eastAsia="cs-CZ"/>
        </w:rPr>
        <w:tab/>
        <w:t>termíny dle dohody se Správcem stavby (nejpozději v souladu s bodem 3. této výzvy)</w:t>
      </w:r>
    </w:p>
    <w:p w14:paraId="356BF390" w14:textId="77777777" w:rsidR="005E5911" w:rsidRPr="00B95D22" w:rsidRDefault="005E5911" w:rsidP="005E5911">
      <w:pPr>
        <w:pStyle w:val="Odstavecseseznamem"/>
        <w:spacing w:after="0" w:line="240" w:lineRule="auto"/>
        <w:ind w:left="502"/>
        <w:jc w:val="both"/>
        <w:rPr>
          <w:rFonts w:eastAsia="Times New Roman" w:cs="Arial"/>
          <w:lang w:eastAsia="cs-CZ"/>
        </w:rPr>
      </w:pPr>
    </w:p>
    <w:p w14:paraId="096BBB00" w14:textId="77777777" w:rsidR="005E5911" w:rsidRPr="00B95D22" w:rsidRDefault="005E5911" w:rsidP="005E5911">
      <w:pPr>
        <w:pStyle w:val="Odstavecseseznamem"/>
        <w:spacing w:after="0" w:line="240" w:lineRule="auto"/>
        <w:ind w:left="502"/>
        <w:jc w:val="both"/>
        <w:rPr>
          <w:rFonts w:eastAsia="Times New Roman" w:cs="Arial"/>
          <w:lang w:eastAsia="cs-CZ"/>
        </w:rPr>
      </w:pPr>
      <w:r w:rsidRPr="00B95D22">
        <w:rPr>
          <w:rFonts w:eastAsia="Times New Roman" w:cs="Arial"/>
          <w:lang w:eastAsia="cs-CZ"/>
        </w:rPr>
        <w:t>Doklady, které budou dodávány Správci stavby s měsíční periodicitou:</w:t>
      </w:r>
    </w:p>
    <w:p w14:paraId="04F1A0C2" w14:textId="77777777" w:rsidR="005E5911" w:rsidRPr="00B95D22" w:rsidRDefault="005E5911" w:rsidP="005E5911">
      <w:pPr>
        <w:pStyle w:val="Odstavecseseznamem"/>
        <w:spacing w:after="0" w:line="240" w:lineRule="auto"/>
        <w:ind w:left="502"/>
        <w:jc w:val="both"/>
        <w:rPr>
          <w:rFonts w:eastAsia="Times New Roman" w:cs="Arial"/>
          <w:lang w:eastAsia="cs-CZ"/>
        </w:rPr>
      </w:pPr>
      <w:r w:rsidRPr="00B95D22">
        <w:rPr>
          <w:rFonts w:eastAsia="Times New Roman" w:cs="Arial"/>
          <w:lang w:eastAsia="cs-CZ"/>
        </w:rPr>
        <w:t>-</w:t>
      </w:r>
      <w:r w:rsidRPr="00B95D22">
        <w:rPr>
          <w:rFonts w:eastAsia="Times New Roman" w:cs="Arial"/>
          <w:lang w:eastAsia="cs-CZ"/>
        </w:rPr>
        <w:tab/>
        <w:t>Měsíční zpráva o realizaci stavby, která bude obsahovat kapitoly</w:t>
      </w:r>
    </w:p>
    <w:p w14:paraId="44B0D6F7" w14:textId="77777777" w:rsidR="005E5911" w:rsidRPr="00B95D22" w:rsidRDefault="005E5911" w:rsidP="005E5911">
      <w:pPr>
        <w:pStyle w:val="Odstavecseseznamem"/>
        <w:spacing w:after="0" w:line="240" w:lineRule="auto"/>
        <w:ind w:left="502"/>
        <w:jc w:val="both"/>
        <w:rPr>
          <w:rFonts w:eastAsia="Times New Roman" w:cs="Arial"/>
          <w:lang w:eastAsia="cs-CZ"/>
        </w:rPr>
      </w:pPr>
      <w:r w:rsidRPr="00B95D22">
        <w:rPr>
          <w:rFonts w:eastAsia="Times New Roman" w:cs="Arial"/>
          <w:lang w:eastAsia="cs-CZ"/>
        </w:rPr>
        <w:t>o</w:t>
      </w:r>
      <w:r w:rsidRPr="00B95D22">
        <w:rPr>
          <w:rFonts w:eastAsia="Times New Roman" w:cs="Arial"/>
          <w:lang w:eastAsia="cs-CZ"/>
        </w:rPr>
        <w:tab/>
        <w:t xml:space="preserve">Souhrnné posouzení postupu realizace; </w:t>
      </w:r>
    </w:p>
    <w:p w14:paraId="4F33AD2D" w14:textId="77777777" w:rsidR="005E5911" w:rsidRPr="00B95D22" w:rsidRDefault="005E5911" w:rsidP="005E5911">
      <w:pPr>
        <w:pStyle w:val="Odstavecseseznamem"/>
        <w:spacing w:after="0" w:line="240" w:lineRule="auto"/>
        <w:ind w:left="502"/>
        <w:jc w:val="both"/>
        <w:rPr>
          <w:rFonts w:eastAsia="Times New Roman" w:cs="Arial"/>
          <w:lang w:eastAsia="cs-CZ"/>
        </w:rPr>
      </w:pPr>
      <w:r w:rsidRPr="00B95D22">
        <w:rPr>
          <w:rFonts w:eastAsia="Times New Roman" w:cs="Arial"/>
          <w:lang w:eastAsia="cs-CZ"/>
        </w:rPr>
        <w:t>o</w:t>
      </w:r>
      <w:r w:rsidRPr="00B95D22">
        <w:rPr>
          <w:rFonts w:eastAsia="Times New Roman" w:cs="Arial"/>
          <w:lang w:eastAsia="cs-CZ"/>
        </w:rPr>
        <w:tab/>
        <w:t>Soulad se schváleným HMG stavby</w:t>
      </w:r>
    </w:p>
    <w:p w14:paraId="0C878353" w14:textId="77777777" w:rsidR="005E5911" w:rsidRPr="00B95D22" w:rsidRDefault="005E5911" w:rsidP="005E5911">
      <w:pPr>
        <w:pStyle w:val="Odstavecseseznamem"/>
        <w:spacing w:after="0" w:line="240" w:lineRule="auto"/>
        <w:ind w:left="502"/>
        <w:jc w:val="both"/>
        <w:rPr>
          <w:rFonts w:eastAsia="Times New Roman" w:cs="Arial"/>
          <w:lang w:eastAsia="cs-CZ"/>
        </w:rPr>
      </w:pPr>
      <w:r w:rsidRPr="00B95D22">
        <w:rPr>
          <w:rFonts w:eastAsia="Times New Roman" w:cs="Arial"/>
          <w:lang w:eastAsia="cs-CZ"/>
        </w:rPr>
        <w:t>o</w:t>
      </w:r>
      <w:r w:rsidRPr="00B95D22">
        <w:rPr>
          <w:rFonts w:eastAsia="Times New Roman" w:cs="Arial"/>
          <w:lang w:eastAsia="cs-CZ"/>
        </w:rPr>
        <w:tab/>
        <w:t>Fakturace stavby</w:t>
      </w:r>
    </w:p>
    <w:p w14:paraId="45C5B0D0" w14:textId="77777777" w:rsidR="005E5911" w:rsidRPr="00B95D22" w:rsidRDefault="005E5911" w:rsidP="005E5911">
      <w:pPr>
        <w:pStyle w:val="Odstavecseseznamem"/>
        <w:spacing w:after="0" w:line="240" w:lineRule="auto"/>
        <w:ind w:left="502"/>
        <w:jc w:val="both"/>
        <w:rPr>
          <w:rFonts w:eastAsia="Times New Roman" w:cs="Arial"/>
          <w:lang w:eastAsia="cs-CZ"/>
        </w:rPr>
      </w:pPr>
      <w:r w:rsidRPr="00B95D22">
        <w:rPr>
          <w:rFonts w:eastAsia="Times New Roman" w:cs="Arial"/>
          <w:lang w:eastAsia="cs-CZ"/>
        </w:rPr>
        <w:t>o</w:t>
      </w:r>
      <w:r w:rsidRPr="00B95D22">
        <w:rPr>
          <w:rFonts w:eastAsia="Times New Roman" w:cs="Arial"/>
          <w:lang w:eastAsia="cs-CZ"/>
        </w:rPr>
        <w:tab/>
        <w:t>Plánované výkony a jejich porovnání se skutečností</w:t>
      </w:r>
    </w:p>
    <w:p w14:paraId="4C1CF51A" w14:textId="77777777" w:rsidR="005E5911" w:rsidRPr="00B95D22" w:rsidRDefault="005E5911" w:rsidP="005E5911">
      <w:pPr>
        <w:pStyle w:val="Odstavecseseznamem"/>
        <w:spacing w:after="0" w:line="240" w:lineRule="auto"/>
        <w:ind w:left="502"/>
        <w:jc w:val="both"/>
        <w:rPr>
          <w:rFonts w:eastAsia="Times New Roman" w:cs="Arial"/>
          <w:lang w:eastAsia="cs-CZ"/>
        </w:rPr>
      </w:pPr>
      <w:r w:rsidRPr="00B95D22">
        <w:rPr>
          <w:rFonts w:eastAsia="Times New Roman" w:cs="Arial"/>
          <w:lang w:eastAsia="cs-CZ"/>
        </w:rPr>
        <w:t>o</w:t>
      </w:r>
      <w:r w:rsidRPr="00B95D22">
        <w:rPr>
          <w:rFonts w:eastAsia="Times New Roman" w:cs="Arial"/>
          <w:lang w:eastAsia="cs-CZ"/>
        </w:rPr>
        <w:tab/>
        <w:t>Posouzení rozsahu a kvality stavebních prací zhotovitele na jednotlivých SO stavby</w:t>
      </w:r>
    </w:p>
    <w:p w14:paraId="0DF3C29C" w14:textId="77777777" w:rsidR="005E5911" w:rsidRPr="00B95D22" w:rsidRDefault="005E5911" w:rsidP="005E5911">
      <w:pPr>
        <w:pStyle w:val="Odstavecseseznamem"/>
        <w:spacing w:after="0" w:line="240" w:lineRule="auto"/>
        <w:ind w:left="502"/>
        <w:jc w:val="both"/>
        <w:rPr>
          <w:rFonts w:eastAsia="Times New Roman" w:cs="Arial"/>
          <w:lang w:eastAsia="cs-CZ"/>
        </w:rPr>
      </w:pPr>
      <w:r w:rsidRPr="00B95D22">
        <w:rPr>
          <w:rFonts w:eastAsia="Times New Roman" w:cs="Arial"/>
          <w:lang w:eastAsia="cs-CZ"/>
        </w:rPr>
        <w:t>o</w:t>
      </w:r>
      <w:r w:rsidRPr="00B95D22">
        <w:rPr>
          <w:rFonts w:eastAsia="Times New Roman" w:cs="Arial"/>
          <w:lang w:eastAsia="cs-CZ"/>
        </w:rPr>
        <w:tab/>
        <w:t>Sledování a řízení změn proti DPS</w:t>
      </w:r>
    </w:p>
    <w:p w14:paraId="5B7D9E2E" w14:textId="77777777" w:rsidR="005E5911" w:rsidRPr="00B95D22" w:rsidRDefault="005E5911" w:rsidP="005E5911">
      <w:pPr>
        <w:pStyle w:val="Odstavecseseznamem"/>
        <w:spacing w:after="0" w:line="240" w:lineRule="auto"/>
        <w:ind w:left="502"/>
        <w:jc w:val="both"/>
        <w:rPr>
          <w:rFonts w:eastAsia="Times New Roman" w:cs="Arial"/>
          <w:lang w:eastAsia="cs-CZ"/>
        </w:rPr>
      </w:pPr>
      <w:r w:rsidRPr="00B95D22">
        <w:rPr>
          <w:rFonts w:eastAsia="Times New Roman" w:cs="Arial"/>
          <w:lang w:eastAsia="cs-CZ"/>
        </w:rPr>
        <w:t>o</w:t>
      </w:r>
      <w:r w:rsidRPr="00B95D22">
        <w:rPr>
          <w:rFonts w:eastAsia="Times New Roman" w:cs="Arial"/>
          <w:lang w:eastAsia="cs-CZ"/>
        </w:rPr>
        <w:tab/>
        <w:t>Financování</w:t>
      </w:r>
    </w:p>
    <w:p w14:paraId="7D2A3DCC" w14:textId="77777777" w:rsidR="005E5911" w:rsidRPr="00402374" w:rsidRDefault="005E5911" w:rsidP="005E5911">
      <w:pPr>
        <w:pStyle w:val="Odstavecseseznamem"/>
        <w:spacing w:after="0" w:line="240" w:lineRule="auto"/>
        <w:ind w:left="502"/>
        <w:jc w:val="both"/>
        <w:rPr>
          <w:rFonts w:eastAsia="Times New Roman" w:cs="Arial"/>
          <w:lang w:eastAsia="cs-CZ"/>
        </w:rPr>
      </w:pPr>
      <w:r w:rsidRPr="00B95D22">
        <w:rPr>
          <w:rFonts w:eastAsia="Times New Roman" w:cs="Arial"/>
          <w:lang w:eastAsia="cs-CZ"/>
        </w:rPr>
        <w:t>o</w:t>
      </w:r>
      <w:r w:rsidRPr="00B95D22">
        <w:rPr>
          <w:rFonts w:eastAsia="Times New Roman" w:cs="Arial"/>
          <w:lang w:eastAsia="cs-CZ"/>
        </w:rPr>
        <w:tab/>
        <w:t>Fotodokumentace</w:t>
      </w:r>
    </w:p>
    <w:p w14:paraId="4FA079A9" w14:textId="77777777" w:rsidR="00BA168D" w:rsidRPr="00F01FED" w:rsidRDefault="00BA168D" w:rsidP="00F01FED">
      <w:pPr>
        <w:tabs>
          <w:tab w:val="left" w:pos="5597"/>
        </w:tabs>
        <w:spacing w:after="0" w:line="240" w:lineRule="auto"/>
        <w:ind w:left="426"/>
        <w:jc w:val="both"/>
        <w:rPr>
          <w:rFonts w:eastAsia="Times New Roman" w:cs="Times New Roman"/>
          <w:lang w:eastAsia="cs-CZ"/>
        </w:rPr>
      </w:pPr>
    </w:p>
    <w:p w14:paraId="2A13A860" w14:textId="77777777" w:rsidR="00F01FED" w:rsidRPr="00F01FED" w:rsidRDefault="00F01FED" w:rsidP="009677F0">
      <w:pPr>
        <w:numPr>
          <w:ilvl w:val="0"/>
          <w:numId w:val="6"/>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Požadavky na kvalifikaci dodavatele:</w:t>
      </w:r>
    </w:p>
    <w:p w14:paraId="4F2F3E7F"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prokáže splnění kvalifikace tak, že ke své nabídce přiloží níže uvedené doklady, jimiž doloží splnění požadované kvalifikace.</w:t>
      </w:r>
    </w:p>
    <w:p w14:paraId="627D5CE2" w14:textId="77777777" w:rsidR="00F01FED" w:rsidRPr="00F01FED" w:rsidRDefault="00F01FED" w:rsidP="00F01FED">
      <w:pPr>
        <w:spacing w:after="0" w:line="240" w:lineRule="auto"/>
        <w:ind w:left="426"/>
        <w:jc w:val="both"/>
        <w:rPr>
          <w:rFonts w:eastAsia="Times New Roman" w:cs="Times New Roman"/>
          <w:lang w:eastAsia="cs-CZ"/>
        </w:rPr>
      </w:pPr>
    </w:p>
    <w:p w14:paraId="7E6146A1" w14:textId="77777777" w:rsidR="00F01FED" w:rsidRPr="00F01FED" w:rsidRDefault="00F01FED" w:rsidP="009677F0">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Základní způsobilost</w:t>
      </w:r>
    </w:p>
    <w:p w14:paraId="74DF8A58" w14:textId="77777777" w:rsidR="00F01FED" w:rsidRPr="00F01FED" w:rsidRDefault="00F01FED" w:rsidP="00F01FED">
      <w:pPr>
        <w:spacing w:after="0" w:line="240" w:lineRule="auto"/>
        <w:ind w:firstLine="426"/>
        <w:jc w:val="both"/>
        <w:rPr>
          <w:rFonts w:eastAsia="Times New Roman" w:cs="Times New Roman"/>
          <w:lang w:eastAsia="cs-CZ"/>
        </w:rPr>
      </w:pPr>
    </w:p>
    <w:p w14:paraId="3ECB358D" w14:textId="77777777" w:rsidR="00F01FED" w:rsidRPr="00F01FED" w:rsidRDefault="00F01FED" w:rsidP="00F01FED">
      <w:pPr>
        <w:spacing w:after="0" w:line="240" w:lineRule="auto"/>
        <w:ind w:firstLine="426"/>
        <w:jc w:val="both"/>
        <w:rPr>
          <w:rFonts w:eastAsia="Times New Roman" w:cs="Times New Roman"/>
          <w:lang w:eastAsia="cs-CZ"/>
        </w:rPr>
      </w:pPr>
      <w:r w:rsidRPr="00F01FED">
        <w:rPr>
          <w:rFonts w:eastAsia="Times New Roman" w:cs="Times New Roman"/>
          <w:lang w:eastAsia="cs-CZ"/>
        </w:rPr>
        <w:t>Základní způsobilost splňuje dodavatel, který:</w:t>
      </w:r>
    </w:p>
    <w:p w14:paraId="14D22523" w14:textId="77777777" w:rsidR="00F01FED" w:rsidRPr="00F01FED" w:rsidRDefault="00F01FED" w:rsidP="00F01FED">
      <w:pPr>
        <w:spacing w:after="0" w:line="240" w:lineRule="auto"/>
        <w:ind w:firstLine="426"/>
        <w:jc w:val="both"/>
        <w:rPr>
          <w:rFonts w:eastAsia="Times New Roman" w:cs="Times New Roman"/>
          <w:lang w:eastAsia="cs-CZ"/>
        </w:rPr>
      </w:pPr>
    </w:p>
    <w:p w14:paraId="5CE76B0E" w14:textId="77777777" w:rsidR="00F01FED" w:rsidRPr="00F01FED" w:rsidRDefault="00F01FED" w:rsidP="00F01FED">
      <w:pPr>
        <w:shd w:val="clear" w:color="auto" w:fill="FFFFFF"/>
        <w:spacing w:after="120" w:line="240" w:lineRule="auto"/>
        <w:ind w:left="993" w:hanging="567"/>
        <w:jc w:val="both"/>
        <w:rPr>
          <w:rFonts w:eastAsia="Times New Roman" w:cs="Times New Roman"/>
          <w:lang w:eastAsia="cs-CZ"/>
        </w:rPr>
      </w:pPr>
      <w:r w:rsidRPr="00F01FED">
        <w:rPr>
          <w:rFonts w:eastAsia="Times New Roman" w:cs="Times New Roman"/>
          <w:lang w:eastAsia="cs-CZ"/>
        </w:rPr>
        <w:t>a)</w:t>
      </w:r>
      <w:r w:rsidRPr="00F01FED">
        <w:rPr>
          <w:rFonts w:eastAsia="Times New Roman" w:cs="Times New Roman"/>
          <w:lang w:eastAsia="cs-CZ"/>
        </w:rPr>
        <w:tab/>
        <w:t xml:space="preserve">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w:t>
      </w:r>
      <w:r w:rsidRPr="00F01FED">
        <w:rPr>
          <w:rFonts w:eastAsia="Times New Roman" w:cs="Times New Roman"/>
          <w:lang w:eastAsia="cs-CZ"/>
        </w:rPr>
        <w:lastRenderedPageBreak/>
        <w:t>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502F2E5"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b) </w:t>
      </w:r>
      <w:r w:rsidRPr="00F01FED">
        <w:rPr>
          <w:rFonts w:eastAsia="Times New Roman" w:cs="Times New Roman"/>
          <w:lang w:eastAsia="cs-CZ"/>
        </w:rPr>
        <w:tab/>
        <w:t>nemá v České republice nebo v zemi svého sídla v evidenci daní zachycen splatný daňový nedoplatek;</w:t>
      </w:r>
    </w:p>
    <w:p w14:paraId="4D2D09DE"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c) </w:t>
      </w:r>
      <w:r w:rsidRPr="00F01FED">
        <w:rPr>
          <w:rFonts w:eastAsia="Times New Roman" w:cs="Times New Roman"/>
          <w:lang w:eastAsia="cs-CZ"/>
        </w:rPr>
        <w:tab/>
        <w:t xml:space="preserve">nemá v České republice nebo v zemi svého sídla splatný nedoplatek na pojistném nebo na penále na veřejné zdravotní pojištění; </w:t>
      </w:r>
    </w:p>
    <w:p w14:paraId="53E058D9"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d) </w:t>
      </w:r>
      <w:r w:rsidRPr="00F01FED">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60BD5672"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e) </w:t>
      </w:r>
      <w:r w:rsidRPr="00F01FED">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5AAA368B"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w:t>
      </w:r>
      <w:r w:rsidRPr="005E5911">
        <w:rPr>
          <w:rFonts w:eastAsia="Times New Roman" w:cs="Times New Roman"/>
          <w:lang w:eastAsia="cs-CZ"/>
        </w:rPr>
        <w:t>tvoří přílohu č. 2 této Výzvy a musí být podepsáno osobou oprávněnou jednat za dodavatele.</w:t>
      </w:r>
    </w:p>
    <w:p w14:paraId="5482C8B9" w14:textId="77777777" w:rsidR="00BA168D" w:rsidRDefault="00BA168D" w:rsidP="00BA168D">
      <w:pPr>
        <w:tabs>
          <w:tab w:val="left" w:pos="1985"/>
        </w:tabs>
        <w:spacing w:after="0" w:line="240" w:lineRule="auto"/>
        <w:ind w:left="1146"/>
        <w:rPr>
          <w:rFonts w:eastAsia="Times New Roman" w:cs="Times New Roman"/>
          <w:u w:val="single"/>
          <w:lang w:eastAsia="cs-CZ"/>
        </w:rPr>
      </w:pPr>
    </w:p>
    <w:p w14:paraId="1B755C5B" w14:textId="34484B70" w:rsidR="00F01FED" w:rsidRPr="00F01FED" w:rsidRDefault="00F01FED" w:rsidP="009677F0">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Profesní způsobilost</w:t>
      </w:r>
    </w:p>
    <w:p w14:paraId="0064BF04" w14:textId="77777777" w:rsidR="00F01FED" w:rsidRPr="00F01FED" w:rsidRDefault="00F01FED" w:rsidP="00F01FED">
      <w:pPr>
        <w:spacing w:after="0" w:line="240" w:lineRule="auto"/>
        <w:ind w:firstLine="426"/>
        <w:jc w:val="both"/>
        <w:rPr>
          <w:rFonts w:eastAsia="Times New Roman" w:cs="Times New Roman"/>
          <w:lang w:eastAsia="cs-CZ"/>
        </w:rPr>
      </w:pPr>
    </w:p>
    <w:p w14:paraId="3400B985" w14:textId="77777777" w:rsidR="00F01FED" w:rsidRPr="00F01FED" w:rsidRDefault="00F01FED" w:rsidP="00F01FED">
      <w:pPr>
        <w:spacing w:after="0" w:line="240" w:lineRule="auto"/>
        <w:ind w:left="425"/>
        <w:jc w:val="both"/>
        <w:rPr>
          <w:rFonts w:eastAsia="Times New Roman" w:cs="Times New Roman"/>
          <w:lang w:eastAsia="cs-CZ"/>
        </w:rPr>
      </w:pPr>
      <w:r w:rsidRPr="00F01FED">
        <w:rPr>
          <w:rFonts w:eastAsia="Times New Roman" w:cs="Times New Roman"/>
          <w:lang w:eastAsia="cs-CZ"/>
        </w:rPr>
        <w:t xml:space="preserve">K prokázání splnění profesní způsobilosti předloží dodavatel zadavateli následující doklady: </w:t>
      </w:r>
    </w:p>
    <w:p w14:paraId="1AD9FE95" w14:textId="77777777" w:rsidR="00F01FED" w:rsidRPr="00F01FED" w:rsidRDefault="00F01FED" w:rsidP="00F01FED">
      <w:pPr>
        <w:spacing w:after="0" w:line="240" w:lineRule="auto"/>
        <w:ind w:left="425"/>
        <w:jc w:val="both"/>
        <w:rPr>
          <w:rFonts w:eastAsia="Times New Roman" w:cs="Times New Roman"/>
          <w:lang w:eastAsia="cs-CZ"/>
        </w:rPr>
      </w:pPr>
    </w:p>
    <w:p w14:paraId="38086522" w14:textId="77777777" w:rsidR="00F01FED" w:rsidRPr="00F01FED" w:rsidRDefault="00F01FED" w:rsidP="009677F0">
      <w:pPr>
        <w:numPr>
          <w:ilvl w:val="0"/>
          <w:numId w:val="13"/>
        </w:numPr>
        <w:spacing w:after="0" w:line="240" w:lineRule="auto"/>
        <w:ind w:left="907"/>
        <w:jc w:val="both"/>
        <w:rPr>
          <w:rFonts w:eastAsia="Times New Roman" w:cs="Times New Roman"/>
          <w:lang w:eastAsia="cs-CZ"/>
        </w:rPr>
      </w:pPr>
      <w:r w:rsidRPr="00F01FED">
        <w:rPr>
          <w:rFonts w:eastAsia="Times New Roman" w:cs="Times New Roman"/>
          <w:lang w:eastAsia="cs-CZ"/>
        </w:rPr>
        <w:t xml:space="preserve">výpis z obchodního rejstříku nebo jiné obdobné evidence, pokud jiný právní předpis zápis do takové evidence vyžaduje, </w:t>
      </w:r>
    </w:p>
    <w:p w14:paraId="351C9C60" w14:textId="77777777" w:rsidR="00F01FED" w:rsidRPr="00F01FED" w:rsidRDefault="00F01FED" w:rsidP="009677F0">
      <w:pPr>
        <w:numPr>
          <w:ilvl w:val="0"/>
          <w:numId w:val="13"/>
        </w:numPr>
        <w:spacing w:after="0" w:line="240" w:lineRule="auto"/>
        <w:ind w:left="907"/>
        <w:jc w:val="both"/>
        <w:rPr>
          <w:rFonts w:eastAsia="Times New Roman" w:cs="Times New Roman"/>
          <w:lang w:eastAsia="cs-CZ"/>
        </w:rPr>
      </w:pPr>
      <w:r w:rsidRPr="00F01FED">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14:paraId="14B79721" w14:textId="77777777" w:rsidR="005E5911" w:rsidRPr="00CE61FF" w:rsidRDefault="005E5911" w:rsidP="005E5911">
      <w:pPr>
        <w:autoSpaceDE w:val="0"/>
        <w:autoSpaceDN w:val="0"/>
        <w:spacing w:after="0" w:line="240" w:lineRule="auto"/>
        <w:ind w:left="462"/>
        <w:jc w:val="both"/>
        <w:rPr>
          <w:rFonts w:ascii="Verdana" w:eastAsia="Times New Roman" w:hAnsi="Verdana" w:cs="Arial"/>
          <w:lang w:eastAsia="cs-CZ"/>
        </w:rPr>
      </w:pPr>
    </w:p>
    <w:p w14:paraId="622D7A18" w14:textId="77777777" w:rsidR="005E5911" w:rsidRPr="00B95D22" w:rsidRDefault="005E5911" w:rsidP="005E5911">
      <w:pPr>
        <w:numPr>
          <w:ilvl w:val="0"/>
          <w:numId w:val="21"/>
        </w:numPr>
        <w:spacing w:after="0" w:line="240" w:lineRule="auto"/>
        <w:ind w:left="776" w:firstLine="358"/>
        <w:jc w:val="both"/>
        <w:rPr>
          <w:rFonts w:ascii="Calibri" w:eastAsia="Verdana" w:hAnsi="Calibri" w:cs="Calibri"/>
          <w:bCs/>
          <w:sz w:val="20"/>
          <w:szCs w:val="20"/>
        </w:rPr>
      </w:pPr>
      <w:r w:rsidRPr="00B95D22">
        <w:rPr>
          <w:rFonts w:ascii="Verdana" w:eastAsia="Verdana" w:hAnsi="Verdana" w:cs="Calibri"/>
          <w:bCs/>
        </w:rPr>
        <w:t>poradenská a konzultační činnost, zpracování odborných studií a posudků</w:t>
      </w:r>
    </w:p>
    <w:p w14:paraId="05B1D1E6" w14:textId="77777777" w:rsidR="005E5911" w:rsidRPr="00B95D22" w:rsidRDefault="005E5911" w:rsidP="005E5911">
      <w:pPr>
        <w:spacing w:after="0" w:line="240" w:lineRule="auto"/>
        <w:ind w:left="907"/>
        <w:jc w:val="both"/>
        <w:rPr>
          <w:rFonts w:eastAsia="Times New Roman" w:cs="Times New Roman"/>
          <w:lang w:eastAsia="cs-CZ"/>
        </w:rPr>
      </w:pPr>
    </w:p>
    <w:p w14:paraId="11CE1C9B" w14:textId="77777777" w:rsidR="005E5911" w:rsidRPr="00B95D22" w:rsidRDefault="005E5911" w:rsidP="005E5911">
      <w:pPr>
        <w:numPr>
          <w:ilvl w:val="0"/>
          <w:numId w:val="13"/>
        </w:numPr>
        <w:spacing w:after="0" w:line="240" w:lineRule="auto"/>
        <w:ind w:left="907"/>
        <w:jc w:val="both"/>
        <w:rPr>
          <w:rFonts w:eastAsia="Times New Roman" w:cs="Times New Roman"/>
          <w:lang w:eastAsia="cs-CZ"/>
        </w:rPr>
      </w:pPr>
      <w:r w:rsidRPr="00B95D22">
        <w:rPr>
          <w:rFonts w:eastAsia="Times New Roman" w:cs="Times New Roman"/>
          <w:lang w:eastAsia="cs-CZ"/>
        </w:rPr>
        <w:t xml:space="preserve">osvědčení o autorizaci (ČR) nebo registraci (zahraničí) v rozsahu dle §5 odst. 3  písm. </w:t>
      </w:r>
      <w:r w:rsidRPr="00B95D22">
        <w:rPr>
          <w:rFonts w:eastAsia="Times New Roman" w:cs="Times New Roman"/>
          <w:b/>
          <w:lang w:eastAsia="cs-CZ"/>
        </w:rPr>
        <w:t>d) mosty a inženýrské konstrukce</w:t>
      </w:r>
      <w:r w:rsidRPr="00B95D22">
        <w:rPr>
          <w:rFonts w:eastAsia="Times New Roman" w:cs="Times New Roman"/>
          <w:lang w:eastAsia="cs-CZ"/>
        </w:rPr>
        <w:t xml:space="preserve"> zákona č. 360/1992 Sb., o výkonu povolání autorizovaných architektů a o výkonu povolání autorizovaných inženýrů a techniků činných ve výstavbě, ve znění pozdějších předpisů. </w:t>
      </w:r>
    </w:p>
    <w:p w14:paraId="3DD1B220" w14:textId="77777777" w:rsidR="00F01FED" w:rsidRPr="00F01FED" w:rsidRDefault="00F01FED" w:rsidP="00BA168D">
      <w:pPr>
        <w:spacing w:after="0" w:line="240" w:lineRule="auto"/>
        <w:jc w:val="both"/>
        <w:rPr>
          <w:rFonts w:eastAsia="Times New Roman" w:cs="Times New Roman"/>
          <w:lang w:eastAsia="cs-CZ"/>
        </w:rPr>
      </w:pPr>
    </w:p>
    <w:p w14:paraId="30AB3CE2" w14:textId="01FF5F04" w:rsidR="00F01FED" w:rsidRPr="00F01FED" w:rsidRDefault="00F01FED" w:rsidP="009677F0">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Technická kvalifikace</w:t>
      </w:r>
    </w:p>
    <w:p w14:paraId="344B79FA" w14:textId="77777777" w:rsidR="00F01FED" w:rsidRPr="00F01FED" w:rsidRDefault="00F01FED" w:rsidP="00F01FED">
      <w:pPr>
        <w:spacing w:after="0" w:line="240" w:lineRule="auto"/>
        <w:ind w:left="426"/>
        <w:jc w:val="both"/>
        <w:rPr>
          <w:rFonts w:eastAsia="Times New Roman" w:cs="Times New Roman"/>
          <w:highlight w:val="green"/>
          <w:lang w:eastAsia="cs-CZ"/>
        </w:rPr>
      </w:pPr>
    </w:p>
    <w:p w14:paraId="5E9E14CC" w14:textId="77777777" w:rsidR="009C025B" w:rsidRPr="00B95D22" w:rsidRDefault="009C025B" w:rsidP="004943C7">
      <w:pPr>
        <w:spacing w:after="0" w:line="240" w:lineRule="auto"/>
        <w:ind w:left="567"/>
        <w:jc w:val="both"/>
        <w:rPr>
          <w:rFonts w:eastAsia="Times New Roman" w:cs="Times New Roman"/>
          <w:lang w:eastAsia="cs-CZ"/>
        </w:rPr>
      </w:pPr>
      <w:r w:rsidRPr="00B95D22">
        <w:rPr>
          <w:rFonts w:eastAsia="Times New Roman" w:cs="Times New Roman"/>
          <w:lang w:eastAsia="cs-CZ"/>
        </w:rPr>
        <w:t>K prokázání splnění technické kvalifikace předloží dodavatel zadavateli následující doklady:</w:t>
      </w:r>
    </w:p>
    <w:p w14:paraId="7190BC16" w14:textId="77777777" w:rsidR="009C025B" w:rsidRPr="00B95D22" w:rsidRDefault="009C025B" w:rsidP="004943C7">
      <w:pPr>
        <w:spacing w:after="0" w:line="240" w:lineRule="auto"/>
        <w:ind w:left="567"/>
        <w:rPr>
          <w:b/>
        </w:rPr>
      </w:pPr>
    </w:p>
    <w:p w14:paraId="7C2AE3B6" w14:textId="7B0243D3" w:rsidR="009C025B" w:rsidRPr="00BA168D" w:rsidRDefault="009C025B" w:rsidP="004943C7">
      <w:pPr>
        <w:pStyle w:val="Odstavecseseznamem"/>
        <w:numPr>
          <w:ilvl w:val="1"/>
          <w:numId w:val="6"/>
        </w:numPr>
        <w:spacing w:after="0" w:line="240" w:lineRule="auto"/>
        <w:ind w:left="851" w:hanging="284"/>
        <w:jc w:val="both"/>
      </w:pPr>
      <w:r w:rsidRPr="00B95D22">
        <w:rPr>
          <w:rFonts w:eastAsia="Times New Roman" w:cs="Calibri"/>
          <w:lang w:eastAsia="cs-CZ"/>
        </w:rPr>
        <w:t xml:space="preserve">Zadavatel požaduje předložení </w:t>
      </w:r>
      <w:r w:rsidRPr="00EC4284">
        <w:rPr>
          <w:b/>
        </w:rPr>
        <w:t>seznamu významných služeb</w:t>
      </w:r>
      <w:r w:rsidRPr="00EC4284">
        <w:t xml:space="preserve"> poskytnutých dodavatelem </w:t>
      </w:r>
      <w:r w:rsidRPr="00EC4284">
        <w:rPr>
          <w:b/>
        </w:rPr>
        <w:t xml:space="preserve">na 2 </w:t>
      </w:r>
      <w:r w:rsidRPr="00BA168D">
        <w:rPr>
          <w:b/>
        </w:rPr>
        <w:t>stavbách</w:t>
      </w:r>
      <w:r w:rsidR="00BA168D" w:rsidRPr="00BA168D">
        <w:rPr>
          <w:b/>
        </w:rPr>
        <w:t xml:space="preserve">, a to stavbách </w:t>
      </w:r>
      <w:r w:rsidRPr="00BA168D">
        <w:rPr>
          <w:b/>
        </w:rPr>
        <w:t>železničních drah, jejichž obsahem byly mostní objekty nebo stavbách mostních objektů spojených s železniční infrastrukturou</w:t>
      </w:r>
      <w:r w:rsidRPr="00BA168D">
        <w:t>.</w:t>
      </w:r>
    </w:p>
    <w:p w14:paraId="20311BF5" w14:textId="77777777" w:rsidR="009C025B" w:rsidRPr="00B95D22" w:rsidRDefault="009C025B" w:rsidP="004943C7">
      <w:pPr>
        <w:pStyle w:val="Odstavecseseznamem"/>
        <w:spacing w:after="0" w:line="240" w:lineRule="auto"/>
        <w:ind w:left="851" w:hanging="284"/>
        <w:jc w:val="both"/>
      </w:pPr>
    </w:p>
    <w:p w14:paraId="12D95378" w14:textId="358518BE" w:rsidR="00BA168D" w:rsidRPr="00BA168D" w:rsidRDefault="009C025B" w:rsidP="004943C7">
      <w:pPr>
        <w:spacing w:after="0" w:line="240" w:lineRule="auto"/>
        <w:ind w:left="851"/>
        <w:jc w:val="both"/>
      </w:pPr>
      <w:r w:rsidRPr="00EC4284">
        <w:t xml:space="preserve">Tímto seznamem zhotovitel prokáže, že před zahájením zadávacího řízení poskytl služby stavebního dozoru (asistenta správce stavby) nebo jiné obdobné činnosti (rozumí se např. vedením realizačního týmu v oboru mosty), které svým obsahem odpovídají předmětu veřejné zakázky, jak je vymezen v článku 3. této výzvy, nejméně na </w:t>
      </w:r>
      <w:r w:rsidR="00BA168D">
        <w:t>2</w:t>
      </w:r>
      <w:r w:rsidRPr="00EC4284">
        <w:t xml:space="preserve"> stavbách</w:t>
      </w:r>
      <w:r w:rsidRPr="00BA168D">
        <w:t xml:space="preserve">, </w:t>
      </w:r>
      <w:r w:rsidR="00BA168D" w:rsidRPr="00BA168D">
        <w:t>a to stavbách železničních drah, jejichž obsahem byly mostní objekty nebo stavbách mostních objektů spojených s železniční infrastrukturou.</w:t>
      </w:r>
    </w:p>
    <w:p w14:paraId="3127817B" w14:textId="77777777" w:rsidR="004943C7" w:rsidRDefault="004943C7" w:rsidP="004943C7">
      <w:pPr>
        <w:spacing w:after="0" w:line="240" w:lineRule="auto"/>
        <w:ind w:left="851"/>
        <w:jc w:val="both"/>
      </w:pPr>
    </w:p>
    <w:p w14:paraId="424A4000" w14:textId="05DE030B" w:rsidR="009C025B" w:rsidRPr="00EC4284" w:rsidRDefault="009C025B" w:rsidP="004943C7">
      <w:pPr>
        <w:spacing w:after="0" w:line="240" w:lineRule="auto"/>
        <w:ind w:left="851"/>
        <w:jc w:val="both"/>
        <w:rPr>
          <w:strike/>
        </w:rPr>
      </w:pPr>
      <w:r w:rsidRPr="00B95D22">
        <w:t xml:space="preserve">Předloženým seznamem poskytnutých služeb přitom musí dodavatel prokázat zkušenost s realizací alespoň </w:t>
      </w:r>
      <w:r w:rsidRPr="00B12351">
        <w:rPr>
          <w:b/>
        </w:rPr>
        <w:t>jedné zakázky - stavby</w:t>
      </w:r>
      <w:r w:rsidRPr="00B95D22">
        <w:t xml:space="preserve">, jež zahrnovala novostavbu </w:t>
      </w:r>
      <w:r w:rsidRPr="00BA168D">
        <w:t xml:space="preserve">nebo rekonstrukci mostních objektů v souhrnné hodnotě nejméně </w:t>
      </w:r>
      <w:r w:rsidRPr="00BA168D">
        <w:rPr>
          <w:b/>
        </w:rPr>
        <w:t>40</w:t>
      </w:r>
      <w:r w:rsidRPr="00BA168D">
        <w:rPr>
          <w:b/>
          <w:bCs/>
        </w:rPr>
        <w:t xml:space="preserve"> 000 000</w:t>
      </w:r>
      <w:r w:rsidRPr="00BA168D">
        <w:t xml:space="preserve"> </w:t>
      </w:r>
      <w:r w:rsidRPr="00BA168D">
        <w:rPr>
          <w:b/>
        </w:rPr>
        <w:t xml:space="preserve">Kč </w:t>
      </w:r>
      <w:r w:rsidRPr="00BA168D">
        <w:t>bez DPH</w:t>
      </w:r>
      <w:r w:rsidR="00BA168D" w:rsidRPr="00BA168D">
        <w:t xml:space="preserve">, </w:t>
      </w:r>
      <w:r w:rsidR="00BA168D" w:rsidRPr="00BA168D">
        <w:t>přičemž alespoň jeden mostní objekt musí být</w:t>
      </w:r>
      <w:r w:rsidRPr="00BA168D">
        <w:t xml:space="preserve"> </w:t>
      </w:r>
      <w:r w:rsidR="00EC4284" w:rsidRPr="00BA168D">
        <w:rPr>
          <w:rFonts w:ascii="Verdana" w:eastAsia="Verdana" w:hAnsi="Verdana" w:cs="Times New Roman"/>
        </w:rPr>
        <w:t xml:space="preserve">o délce pole nejméně </w:t>
      </w:r>
      <w:r w:rsidR="00EC4284" w:rsidRPr="00BA168D">
        <w:rPr>
          <w:rFonts w:ascii="Verdana" w:eastAsia="Verdana" w:hAnsi="Verdana" w:cs="Times New Roman"/>
          <w:b/>
        </w:rPr>
        <w:t>30</w:t>
      </w:r>
      <w:r w:rsidR="00EC4284" w:rsidRPr="00BA168D">
        <w:rPr>
          <w:rFonts w:ascii="Verdana" w:eastAsia="Verdana" w:hAnsi="Verdana" w:cs="Times New Roman"/>
        </w:rPr>
        <w:t xml:space="preserve"> </w:t>
      </w:r>
      <w:r w:rsidR="00EC4284" w:rsidRPr="00BA168D">
        <w:rPr>
          <w:rFonts w:ascii="Verdana" w:eastAsia="Verdana" w:hAnsi="Verdana" w:cs="Times New Roman"/>
          <w:b/>
        </w:rPr>
        <w:t xml:space="preserve">m </w:t>
      </w:r>
      <w:r w:rsidR="00EC4284" w:rsidRPr="00BA168D">
        <w:rPr>
          <w:rFonts w:ascii="Verdana" w:eastAsia="Verdana" w:hAnsi="Verdana" w:cs="Times New Roman"/>
        </w:rPr>
        <w:t>s ocelovou nosnou konstrukcí</w:t>
      </w:r>
      <w:r w:rsidR="00EC4284" w:rsidRPr="00BA168D">
        <w:t xml:space="preserve"> </w:t>
      </w:r>
      <w:r w:rsidRPr="00BA168D">
        <w:t xml:space="preserve">(částka Kč se vztahuje </w:t>
      </w:r>
      <w:r w:rsidRPr="00B95D22">
        <w:t>k hodnotě novostavby nebo rekonstrukce mostních objektů, nikoli k hodnotě zakázky jako celku)</w:t>
      </w:r>
      <w:r w:rsidR="00BA168D">
        <w:t>.</w:t>
      </w:r>
    </w:p>
    <w:p w14:paraId="358606E2" w14:textId="2B2914B2" w:rsidR="009C025B" w:rsidRDefault="009C025B" w:rsidP="009C025B">
      <w:pPr>
        <w:tabs>
          <w:tab w:val="left" w:pos="993"/>
        </w:tabs>
        <w:spacing w:after="0" w:line="240" w:lineRule="auto"/>
        <w:ind w:left="851"/>
        <w:jc w:val="both"/>
      </w:pPr>
    </w:p>
    <w:p w14:paraId="620BB43F" w14:textId="77777777" w:rsidR="00BA168D" w:rsidRDefault="00BA168D" w:rsidP="009C025B">
      <w:pPr>
        <w:tabs>
          <w:tab w:val="left" w:pos="993"/>
        </w:tabs>
        <w:spacing w:after="0" w:line="240" w:lineRule="auto"/>
        <w:ind w:left="851"/>
        <w:jc w:val="both"/>
      </w:pPr>
    </w:p>
    <w:p w14:paraId="5C04EB58" w14:textId="77777777" w:rsidR="009C025B" w:rsidRPr="00291FEF" w:rsidRDefault="009C025B" w:rsidP="009C025B">
      <w:pPr>
        <w:spacing w:after="0" w:line="240" w:lineRule="auto"/>
        <w:ind w:left="907" w:hanging="340"/>
        <w:jc w:val="both"/>
        <w:rPr>
          <w:rFonts w:eastAsia="Times New Roman" w:cs="Times New Roman"/>
          <w:lang w:eastAsia="cs-CZ"/>
        </w:rPr>
      </w:pPr>
      <w:r w:rsidRPr="00291FEF">
        <w:rPr>
          <w:rFonts w:eastAsia="Times New Roman" w:cs="Times New Roman"/>
          <w:lang w:eastAsia="cs-CZ"/>
        </w:rPr>
        <w:lastRenderedPageBreak/>
        <w:t xml:space="preserve">b) Zadavatel požaduje předložení seznamu </w:t>
      </w:r>
      <w:r w:rsidRPr="00291FEF">
        <w:rPr>
          <w:rFonts w:eastAsia="Times New Roman" w:cs="Times New Roman"/>
          <w:b/>
          <w:lang w:eastAsia="cs-CZ"/>
        </w:rPr>
        <w:t>personálu dodavatele</w:t>
      </w:r>
      <w:r w:rsidRPr="00291FEF">
        <w:rPr>
          <w:rFonts w:eastAsia="Times New Roman" w:cs="Times New Roman"/>
          <w:lang w:eastAsia="cs-CZ"/>
        </w:rPr>
        <w:t xml:space="preserve">. </w:t>
      </w:r>
    </w:p>
    <w:p w14:paraId="43C57180" w14:textId="77777777" w:rsidR="009C025B" w:rsidRPr="00FC44E6" w:rsidRDefault="009C025B" w:rsidP="009C025B">
      <w:pPr>
        <w:spacing w:after="0" w:line="240" w:lineRule="auto"/>
        <w:ind w:left="907"/>
        <w:jc w:val="both"/>
        <w:rPr>
          <w:rFonts w:eastAsia="Times New Roman" w:cs="Times New Roman"/>
          <w:highlight w:val="green"/>
          <w:lang w:eastAsia="cs-CZ"/>
        </w:rPr>
      </w:pPr>
    </w:p>
    <w:p w14:paraId="08A00FDF" w14:textId="77777777" w:rsidR="009C025B" w:rsidRPr="00DE582F" w:rsidRDefault="009C025B" w:rsidP="009C025B">
      <w:pPr>
        <w:tabs>
          <w:tab w:val="left" w:pos="993"/>
        </w:tabs>
        <w:spacing w:after="0" w:line="240" w:lineRule="auto"/>
        <w:ind w:left="851"/>
        <w:jc w:val="both"/>
      </w:pPr>
      <w:r w:rsidRPr="00DE582F">
        <w:t xml:space="preserve">Jednotlivé požadavky na kvalifikační kritéria nelze jakkoliv rozdělit mezi více fyzických osob, takže u téže funkce člena odborného personálu nemůže být prokázáno splnění např. požadovaného vzdělání jednou osobou a pomocí jiné osoby odborná způsobilost. </w:t>
      </w:r>
    </w:p>
    <w:p w14:paraId="7F8DA5B7" w14:textId="77777777" w:rsidR="009C025B" w:rsidRDefault="009C025B" w:rsidP="009C025B">
      <w:pPr>
        <w:spacing w:after="0" w:line="240" w:lineRule="auto"/>
        <w:ind w:left="907"/>
        <w:jc w:val="both"/>
        <w:rPr>
          <w:rFonts w:eastAsia="Times New Roman" w:cs="Times New Roman"/>
          <w:highlight w:val="green"/>
          <w:lang w:eastAsia="cs-CZ"/>
        </w:rPr>
      </w:pPr>
    </w:p>
    <w:p w14:paraId="781B5729" w14:textId="77777777" w:rsidR="009C025B" w:rsidRPr="00DE582F" w:rsidRDefault="009C025B" w:rsidP="009C025B">
      <w:pPr>
        <w:spacing w:after="0" w:line="240" w:lineRule="auto"/>
        <w:ind w:left="907"/>
        <w:jc w:val="both"/>
        <w:rPr>
          <w:rFonts w:eastAsia="Times New Roman" w:cs="Times New Roman"/>
          <w:lang w:eastAsia="cs-CZ"/>
        </w:rPr>
      </w:pPr>
      <w:r w:rsidRPr="00DE582F">
        <w:rPr>
          <w:rFonts w:eastAsia="Times New Roman" w:cs="Times New Roman"/>
          <w:lang w:eastAsia="cs-CZ"/>
        </w:rPr>
        <w:t xml:space="preserve">Zadavatel stanoví, že člen odborného personálu může být zaměstnanec dodavatele nebo osoba v jiném vztahu k dodavateli, tj. např. zaměstnanec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w:t>
      </w:r>
      <w:r w:rsidRPr="00DE582F">
        <w:rPr>
          <w:rFonts w:eastAsia="Times New Roman" w:cs="Times New Roman"/>
          <w:b/>
          <w:lang w:eastAsia="cs-CZ"/>
        </w:rPr>
        <w:t>Informace o této skutečnosti bude uvedena v profesním životopisu</w:t>
      </w:r>
      <w:r w:rsidRPr="00DE582F">
        <w:rPr>
          <w:rFonts w:eastAsia="Times New Roman" w:cs="Times New Roman"/>
          <w:lang w:eastAsia="cs-CZ"/>
        </w:rPr>
        <w:t>. Nesplnění této podmínky může být důvodem pro vyloučení dodavatele z výběrového řízení.</w:t>
      </w:r>
    </w:p>
    <w:p w14:paraId="4BEBBF7F" w14:textId="77777777" w:rsidR="009C025B" w:rsidRPr="00DE582F" w:rsidRDefault="009C025B" w:rsidP="009C025B">
      <w:pPr>
        <w:spacing w:after="0" w:line="240" w:lineRule="auto"/>
        <w:ind w:left="907"/>
        <w:jc w:val="both"/>
        <w:rPr>
          <w:rFonts w:eastAsia="Times New Roman" w:cs="Times New Roman"/>
          <w:lang w:eastAsia="cs-CZ"/>
        </w:rPr>
      </w:pPr>
    </w:p>
    <w:p w14:paraId="2E1E51DD" w14:textId="77777777" w:rsidR="009C025B" w:rsidRPr="00FC44E6" w:rsidRDefault="009C025B" w:rsidP="009C025B">
      <w:pPr>
        <w:spacing w:after="0" w:line="240" w:lineRule="auto"/>
        <w:ind w:left="907"/>
        <w:jc w:val="both"/>
        <w:rPr>
          <w:rFonts w:eastAsia="Times New Roman" w:cs="Times New Roman"/>
          <w:lang w:eastAsia="cs-CZ"/>
        </w:rPr>
      </w:pPr>
      <w:r w:rsidRPr="00DE582F">
        <w:rPr>
          <w:rFonts w:eastAsia="Times New Roman" w:cs="Times New Roman"/>
          <w:lang w:eastAsia="cs-CZ"/>
        </w:rPr>
        <w:t>Dodavatel v nabídce předloží strukturovaný profesní životopis člena odborného personálu a doklady k prokázání odborné způsobilosti (např. osvědčení o autorizaci). Splnění technické kvalifikace prokazuje dodavatel předložením kopií požadovaných dokladů. Zadavatel si vyhrazuje právo ověřit pravdivost údajů o zkušenostech člena personálu dodavatele. Pro plnění této veřejné zakázky musí mít dodavatel k dispozici odborný personál, který splňuje následující podmínky (což musí vyplývat z dodavatelem předkládaných dokumentů):</w:t>
      </w:r>
    </w:p>
    <w:p w14:paraId="5C37663F" w14:textId="77777777" w:rsidR="009C025B" w:rsidRPr="0094482D" w:rsidRDefault="009C025B" w:rsidP="009C025B">
      <w:pPr>
        <w:pStyle w:val="Odstavecseseznamem"/>
        <w:numPr>
          <w:ilvl w:val="0"/>
          <w:numId w:val="26"/>
        </w:numPr>
        <w:spacing w:before="120" w:after="0" w:line="240" w:lineRule="auto"/>
        <w:ind w:left="1843" w:right="23" w:hanging="283"/>
        <w:jc w:val="both"/>
        <w:rPr>
          <w:b/>
          <w:color w:val="000000"/>
        </w:rPr>
      </w:pPr>
      <w:r w:rsidRPr="0094482D">
        <w:rPr>
          <w:b/>
          <w:color w:val="000000"/>
        </w:rPr>
        <w:t xml:space="preserve">Stavební dozor </w:t>
      </w:r>
      <w:r w:rsidRPr="00114595">
        <w:rPr>
          <w:color w:val="000000"/>
        </w:rPr>
        <w:t>(asistent správce stavby)</w:t>
      </w:r>
      <w:r>
        <w:rPr>
          <w:color w:val="000000"/>
        </w:rPr>
        <w:t xml:space="preserve"> </w:t>
      </w:r>
      <w:r w:rsidRPr="008C67B1">
        <w:t>v oboru mosty a inženýrské konstrukce</w:t>
      </w:r>
    </w:p>
    <w:p w14:paraId="545A6C5B" w14:textId="77777777" w:rsidR="009C025B" w:rsidRPr="0094482D" w:rsidRDefault="009C025B" w:rsidP="009C025B">
      <w:pPr>
        <w:pStyle w:val="Odstavecseseznamem"/>
        <w:numPr>
          <w:ilvl w:val="1"/>
          <w:numId w:val="26"/>
        </w:numPr>
        <w:spacing w:before="120" w:after="0" w:line="240" w:lineRule="auto"/>
        <w:ind w:left="2127" w:right="23" w:hanging="284"/>
        <w:jc w:val="both"/>
        <w:rPr>
          <w:color w:val="000000"/>
        </w:rPr>
      </w:pPr>
      <w:r w:rsidRPr="0094482D">
        <w:rPr>
          <w:color w:val="000000"/>
        </w:rPr>
        <w:t xml:space="preserve">doložit praxi ve výkonu činnosti technického dozoru </w:t>
      </w:r>
      <w:r w:rsidRPr="0094482D">
        <w:t>nebo jiné obdobné činnosti (rozumí se např. vedením realizačního týmu v oboru mosty a inženýrské konstrukce)</w:t>
      </w:r>
      <w:r w:rsidRPr="0094482D">
        <w:rPr>
          <w:color w:val="000000"/>
        </w:rPr>
        <w:t xml:space="preserve"> na železničních stavbách nebo mostních objektech spojených s železniční infrastrukturou</w:t>
      </w:r>
      <w:r w:rsidRPr="0094482D">
        <w:rPr>
          <w:strike/>
          <w:color w:val="000000"/>
        </w:rPr>
        <w:t xml:space="preserve"> </w:t>
      </w:r>
      <w:r w:rsidRPr="0094482D">
        <w:rPr>
          <w:color w:val="000000"/>
        </w:rPr>
        <w:t>minimálně 5 let (obor mosty a inženýrské konstrukce)</w:t>
      </w:r>
    </w:p>
    <w:p w14:paraId="2BFBC75C" w14:textId="77777777" w:rsidR="009C025B" w:rsidRPr="0094482D" w:rsidRDefault="009C025B" w:rsidP="009C025B">
      <w:pPr>
        <w:pStyle w:val="Odstavecseseznamem"/>
        <w:numPr>
          <w:ilvl w:val="1"/>
          <w:numId w:val="26"/>
        </w:numPr>
        <w:spacing w:before="120" w:after="0" w:line="240" w:lineRule="auto"/>
        <w:ind w:left="2127" w:right="23" w:hanging="284"/>
        <w:jc w:val="both"/>
        <w:rPr>
          <w:color w:val="000000"/>
        </w:rPr>
      </w:pPr>
      <w:r w:rsidRPr="0094482D">
        <w:rPr>
          <w:color w:val="000000"/>
        </w:rPr>
        <w:t xml:space="preserve">doložit autorizaci v rozsahu dle §5 ods. 3 písm. </w:t>
      </w:r>
      <w:r w:rsidRPr="0094482D">
        <w:rPr>
          <w:b/>
          <w:bCs/>
          <w:color w:val="000000"/>
        </w:rPr>
        <w:t xml:space="preserve">d) </w:t>
      </w:r>
      <w:r w:rsidRPr="0094482D">
        <w:rPr>
          <w:rFonts w:eastAsia="Times New Roman" w:cs="Times New Roman"/>
          <w:lang w:eastAsia="cs-CZ"/>
        </w:rPr>
        <w:t>mosty a inženýrské konstrukce</w:t>
      </w:r>
      <w:r w:rsidRPr="0094482D">
        <w:rPr>
          <w:color w:val="000000"/>
        </w:rPr>
        <w:t xml:space="preserve"> zákona č. 360 /1992 Sb., o výkonu činnosti autorizovaných osob </w:t>
      </w:r>
    </w:p>
    <w:p w14:paraId="5FC6FFF3"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fldChar w:fldCharType="begin">
          <w:ffData>
            <w:name w:val="Text1"/>
            <w:enabled/>
            <w:calcOnExit w:val="0"/>
            <w:textInput>
              <w:type w:val="date"/>
              <w:format w:val="d.M.yyyy"/>
            </w:textInput>
          </w:ffData>
        </w:fldChar>
      </w:r>
      <w:r w:rsidRPr="00F01FED">
        <w:rPr>
          <w:rFonts w:eastAsia="Times New Roman" w:cs="Times New Roman"/>
          <w:b/>
          <w:lang w:eastAsia="cs-CZ"/>
        </w:rPr>
        <w:instrText xml:space="preserve"> FORMTEXT </w:instrText>
      </w:r>
      <w:r w:rsidRPr="00F01FED">
        <w:rPr>
          <w:rFonts w:eastAsia="Times New Roman" w:cs="Times New Roman"/>
          <w:b/>
          <w:lang w:eastAsia="cs-CZ"/>
        </w:rPr>
      </w:r>
      <w:r w:rsidRPr="00F01FED">
        <w:rPr>
          <w:rFonts w:eastAsia="Times New Roman" w:cs="Times New Roman"/>
          <w:b/>
          <w:lang w:eastAsia="cs-CZ"/>
        </w:rPr>
        <w:fldChar w:fldCharType="separate"/>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lang w:eastAsia="cs-CZ"/>
        </w:rPr>
        <w:fldChar w:fldCharType="end"/>
      </w:r>
    </w:p>
    <w:p w14:paraId="7055E95D" w14:textId="77777777" w:rsidR="00F01FED" w:rsidRPr="00F01FED" w:rsidRDefault="00F01FED" w:rsidP="009677F0">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Obecně k prokazování kvalifikace</w:t>
      </w:r>
    </w:p>
    <w:p w14:paraId="2AE677B1"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14:paraId="668A9225"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14:paraId="6D159544"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Dodavatelé v nabídkách předkládají </w:t>
      </w:r>
      <w:r w:rsidRPr="00F01FED">
        <w:rPr>
          <w:rFonts w:eastAsia="Times New Roman" w:cs="Times New Roman"/>
          <w:b/>
          <w:lang w:eastAsia="cs-CZ"/>
        </w:rPr>
        <w:t>prosté kopie dokladů prokazujících splnění kvalifikace</w:t>
      </w:r>
      <w:r w:rsidRPr="00F01FED">
        <w:rPr>
          <w:rFonts w:eastAsia="Times New Roman" w:cs="Times New Roman"/>
          <w:lang w:eastAsia="cs-CZ"/>
        </w:rPr>
        <w:t>.</w:t>
      </w:r>
    </w:p>
    <w:p w14:paraId="700C4D42" w14:textId="42BDF699"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w:t>
      </w:r>
      <w:r w:rsidRPr="00F01FED">
        <w:rPr>
          <w:rFonts w:eastAsia="Times New Roman" w:cs="Times New Roman"/>
          <w:lang w:eastAsia="cs-CZ"/>
        </w:rPr>
        <w:lastRenderedPageBreak/>
        <w:t>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22FCCB0C"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57065EC1" w14:textId="1AB5EAD1" w:rsidR="00F01FED" w:rsidRPr="00F01FED" w:rsidRDefault="00F01FED" w:rsidP="00F01FED">
      <w:pPr>
        <w:spacing w:before="120" w:after="0" w:line="240" w:lineRule="auto"/>
        <w:ind w:left="426"/>
        <w:jc w:val="both"/>
        <w:rPr>
          <w:rFonts w:eastAsia="Times New Roman" w:cs="Times New Roman"/>
          <w:highlight w:val="green"/>
          <w:lang w:eastAsia="cs-CZ"/>
        </w:rPr>
      </w:pPr>
      <w:r w:rsidRPr="00F01FED">
        <w:rPr>
          <w:rFonts w:eastAsia="Times New Roman" w:cs="Times New Roman"/>
          <w:b/>
          <w:lang w:eastAsia="cs-CZ"/>
        </w:rPr>
        <w:t xml:space="preserve">Prokazování odborné způsobilosti zahraničními osobami podle zvláštních právních předpisů: </w:t>
      </w:r>
    </w:p>
    <w:p w14:paraId="2A6DF253" w14:textId="77777777" w:rsidR="00F01FED" w:rsidRPr="00F01FED" w:rsidRDefault="00F01FED" w:rsidP="00F01FED">
      <w:pPr>
        <w:spacing w:before="120" w:after="0" w:line="240" w:lineRule="auto"/>
        <w:ind w:left="426"/>
        <w:jc w:val="both"/>
        <w:rPr>
          <w:rFonts w:eastAsia="Times New Roman" w:cs="Times New Roman"/>
          <w:lang w:eastAsia="cs-CZ"/>
        </w:rPr>
      </w:pPr>
      <w:r w:rsidRPr="0068510D">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6F61652" w14:textId="77777777" w:rsidR="00F01FED" w:rsidRPr="00F01FED" w:rsidRDefault="00F01FED" w:rsidP="00F01FED">
      <w:pPr>
        <w:spacing w:after="0" w:line="240" w:lineRule="auto"/>
        <w:ind w:left="426"/>
        <w:jc w:val="both"/>
        <w:rPr>
          <w:rFonts w:eastAsia="Times New Roman" w:cs="Times New Roman"/>
          <w:lang w:eastAsia="cs-CZ"/>
        </w:rPr>
      </w:pPr>
    </w:p>
    <w:p w14:paraId="39C31C29" w14:textId="77777777"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Prokázání kvalifikace v případě společné účasti a prostřednictvím jiných osob</w:t>
      </w:r>
    </w:p>
    <w:p w14:paraId="0D1C189B"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09E89F45"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14:paraId="3C32CCF1"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je v takovém případě povinen zadavateli předložit:</w:t>
      </w:r>
    </w:p>
    <w:p w14:paraId="03ED2035"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o splnění základní způsobilosti jinou osobou,</w:t>
      </w:r>
    </w:p>
    <w:p w14:paraId="3AF93EE3"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profesní způsobilosti podle bodu 9.2 písm. a) této Výzvy jinou osobou,</w:t>
      </w:r>
    </w:p>
    <w:p w14:paraId="06EE55B2"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chybějící části kvalifikace prostřednictvím jiné osoby a</w:t>
      </w:r>
    </w:p>
    <w:p w14:paraId="005A4F3B"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14:paraId="239E3B70"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není oprávněn prostřednictvím jiné osoby prokázat splnění základní kvalifikace a výpisu z obchodního rejstříku nebo jiné obdobné evidence.</w:t>
      </w:r>
    </w:p>
    <w:p w14:paraId="085B0997"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30FF09A1" w14:textId="77777777" w:rsidR="00F01FED" w:rsidRPr="00F01FED" w:rsidRDefault="00F01FED" w:rsidP="009677F0">
      <w:pPr>
        <w:numPr>
          <w:ilvl w:val="0"/>
          <w:numId w:val="6"/>
        </w:numPr>
        <w:spacing w:after="0" w:line="240" w:lineRule="auto"/>
        <w:rPr>
          <w:rFonts w:eastAsia="Times New Roman" w:cs="Times New Roman"/>
          <w:b/>
          <w:u w:val="single"/>
          <w:lang w:eastAsia="cs-CZ"/>
        </w:rPr>
      </w:pPr>
      <w:r w:rsidRPr="00F01FED">
        <w:rPr>
          <w:rFonts w:eastAsia="Times New Roman" w:cs="Times New Roman"/>
          <w:b/>
          <w:u w:val="single"/>
          <w:lang w:eastAsia="cs-CZ"/>
        </w:rPr>
        <w:t>Poddodavatelské omezení</w:t>
      </w:r>
    </w:p>
    <w:p w14:paraId="6DBDE8BA" w14:textId="77777777" w:rsidR="00F01FED" w:rsidRPr="00F01FED" w:rsidRDefault="00F01FED" w:rsidP="0068510D">
      <w:pPr>
        <w:autoSpaceDE w:val="0"/>
        <w:autoSpaceDN w:val="0"/>
        <w:spacing w:after="0" w:line="240" w:lineRule="auto"/>
        <w:ind w:left="457"/>
        <w:jc w:val="both"/>
        <w:rPr>
          <w:rFonts w:eastAsia="Times New Roman" w:cs="Times New Roman"/>
          <w:lang w:eastAsia="cs-CZ"/>
        </w:rPr>
      </w:pPr>
      <w:r w:rsidRPr="00F01FED">
        <w:rPr>
          <w:rFonts w:eastAsia="Times New Roman" w:cs="Times New Roman"/>
          <w:lang w:eastAsia="cs-CZ"/>
        </w:rPr>
        <w:t>Zadavatel nevymezuje žádné činnosti při plnění veřejné zakázky, které musí být plněny přímo vybraným dodavatelem.</w:t>
      </w:r>
    </w:p>
    <w:p w14:paraId="74ED900B" w14:textId="6D795B33" w:rsidR="00790FC9" w:rsidRDefault="00790FC9" w:rsidP="00F01FED">
      <w:pPr>
        <w:spacing w:after="0" w:line="240" w:lineRule="auto"/>
        <w:ind w:left="457"/>
        <w:jc w:val="both"/>
        <w:rPr>
          <w:rFonts w:eastAsia="Times New Roman" w:cs="Times New Roman"/>
          <w:highlight w:val="green"/>
          <w:lang w:eastAsia="cs-CZ"/>
        </w:rPr>
      </w:pPr>
    </w:p>
    <w:p w14:paraId="63ACAC3C" w14:textId="51D02C97" w:rsidR="00790FC9" w:rsidRDefault="00790FC9" w:rsidP="00F01FED">
      <w:pPr>
        <w:spacing w:after="0" w:line="240" w:lineRule="auto"/>
        <w:ind w:left="457"/>
        <w:jc w:val="both"/>
        <w:rPr>
          <w:rFonts w:eastAsia="Times New Roman" w:cs="Times New Roman"/>
          <w:highlight w:val="green"/>
          <w:lang w:eastAsia="cs-CZ"/>
        </w:rPr>
      </w:pPr>
    </w:p>
    <w:p w14:paraId="3A4B7040" w14:textId="0C6618C8" w:rsidR="00790FC9" w:rsidRDefault="00790FC9" w:rsidP="00F01FED">
      <w:pPr>
        <w:spacing w:after="0" w:line="240" w:lineRule="auto"/>
        <w:ind w:left="457"/>
        <w:jc w:val="both"/>
        <w:rPr>
          <w:rFonts w:eastAsia="Times New Roman" w:cs="Times New Roman"/>
          <w:highlight w:val="green"/>
          <w:lang w:eastAsia="cs-CZ"/>
        </w:rPr>
      </w:pPr>
    </w:p>
    <w:p w14:paraId="43D17404" w14:textId="77777777" w:rsidR="00790FC9" w:rsidRPr="00F01FED" w:rsidRDefault="00790FC9" w:rsidP="00F01FED">
      <w:pPr>
        <w:spacing w:after="0" w:line="240" w:lineRule="auto"/>
        <w:ind w:left="457"/>
        <w:jc w:val="both"/>
        <w:rPr>
          <w:rFonts w:eastAsia="Times New Roman" w:cs="Times New Roman"/>
          <w:highlight w:val="green"/>
          <w:lang w:eastAsia="cs-CZ"/>
        </w:rPr>
      </w:pPr>
    </w:p>
    <w:p w14:paraId="7BB42240" w14:textId="77777777" w:rsidR="00F01FED" w:rsidRPr="00F01FED" w:rsidRDefault="00F01FED" w:rsidP="009677F0">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lastRenderedPageBreak/>
        <w:t>Základní hodnotící kritérium a způsob hodnocení nabídek:</w:t>
      </w:r>
    </w:p>
    <w:p w14:paraId="4892ED8E"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Zadavatel hodnotí nabídky podle jejich ekonomické výhodnosti. Ekonomickou výhodnost nabídek zadavatel hodnotí podle </w:t>
      </w:r>
      <w:r w:rsidRPr="00F01FED">
        <w:rPr>
          <w:rFonts w:eastAsia="Times New Roman" w:cs="Times New Roman"/>
          <w:b/>
          <w:lang w:eastAsia="cs-CZ"/>
        </w:rPr>
        <w:t>nejnižší nabídkové ceny.</w:t>
      </w:r>
      <w:r w:rsidRPr="00F01FED">
        <w:rPr>
          <w:rFonts w:eastAsia="Times New Roman" w:cs="Times New Roman"/>
          <w:lang w:eastAsia="cs-CZ"/>
        </w:rPr>
        <w:t xml:space="preserve"> V případě, že ve lhůtě pro podání nabídek bude podána pouze jediná nabídka, hodnocení se neprovede.</w:t>
      </w:r>
    </w:p>
    <w:p w14:paraId="47B0479D" w14:textId="77777777" w:rsidR="00F01FED" w:rsidRPr="00F01FED" w:rsidRDefault="00F01FED" w:rsidP="00F01FED">
      <w:pPr>
        <w:spacing w:after="0" w:line="240" w:lineRule="auto"/>
        <w:ind w:left="426"/>
        <w:jc w:val="both"/>
        <w:rPr>
          <w:rFonts w:eastAsia="Times New Roman" w:cs="Times New Roman"/>
          <w:lang w:eastAsia="cs-CZ"/>
        </w:rPr>
      </w:pPr>
    </w:p>
    <w:p w14:paraId="50B82282" w14:textId="4B7FAE42" w:rsidR="00F01FED" w:rsidRPr="0068510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Při hodnocení nabídkové ceny je rozhodující Celková cena Díla bez DPH </w:t>
      </w:r>
      <w:r w:rsidRPr="0068510D">
        <w:rPr>
          <w:rFonts w:eastAsia="Times New Roman" w:cs="Times New Roman"/>
          <w:lang w:eastAsia="cs-CZ"/>
        </w:rPr>
        <w:t xml:space="preserve">uvedená v čl. </w:t>
      </w:r>
      <w:r w:rsidR="0068510D" w:rsidRPr="0068510D">
        <w:rPr>
          <w:rFonts w:eastAsia="Times New Roman" w:cs="Times New Roman"/>
          <w:lang w:eastAsia="cs-CZ"/>
        </w:rPr>
        <w:t>3</w:t>
      </w:r>
      <w:r w:rsidRPr="0068510D">
        <w:rPr>
          <w:rFonts w:eastAsia="Times New Roman" w:cs="Times New Roman"/>
          <w:lang w:eastAsia="cs-CZ"/>
        </w:rPr>
        <w:t>.</w:t>
      </w:r>
      <w:r w:rsidR="0068510D" w:rsidRPr="0068510D">
        <w:rPr>
          <w:rFonts w:eastAsia="Times New Roman" w:cs="Times New Roman"/>
          <w:lang w:eastAsia="cs-CZ"/>
        </w:rPr>
        <w:t>3</w:t>
      </w:r>
      <w:r w:rsidRPr="0068510D">
        <w:rPr>
          <w:rFonts w:eastAsia="Times New Roman" w:cs="Times New Roman"/>
          <w:lang w:eastAsia="cs-CZ"/>
        </w:rPr>
        <w:t xml:space="preserve"> závazného vzoru smlouvy.</w:t>
      </w:r>
    </w:p>
    <w:p w14:paraId="4310B236"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7291AB6A" w14:textId="77777777" w:rsidR="00F01FED" w:rsidRPr="00F01FED" w:rsidRDefault="00F01FED" w:rsidP="009677F0">
      <w:pPr>
        <w:numPr>
          <w:ilvl w:val="0"/>
          <w:numId w:val="6"/>
        </w:numPr>
        <w:spacing w:after="0" w:line="240" w:lineRule="auto"/>
        <w:rPr>
          <w:rFonts w:eastAsia="Times New Roman" w:cs="Times New Roman"/>
          <w:b/>
          <w:color w:val="000000"/>
          <w:u w:val="single"/>
          <w:lang w:eastAsia="cs-CZ"/>
        </w:rPr>
      </w:pPr>
      <w:r w:rsidRPr="00F01FED">
        <w:rPr>
          <w:rFonts w:eastAsia="Times New Roman" w:cs="Times New Roman"/>
          <w:b/>
          <w:u w:val="single"/>
          <w:lang w:eastAsia="cs-CZ"/>
        </w:rPr>
        <w:t>Varianty nabídky:</w:t>
      </w:r>
      <w:r w:rsidRPr="00F01FED">
        <w:rPr>
          <w:rFonts w:eastAsia="Times New Roman" w:cs="Times New Roman"/>
          <w:b/>
          <w:color w:val="000000"/>
          <w:lang w:eastAsia="cs-CZ"/>
        </w:rPr>
        <w:t xml:space="preserve"> </w:t>
      </w:r>
      <w:r w:rsidRPr="00F01FED">
        <w:rPr>
          <w:rFonts w:eastAsia="Times New Roman" w:cs="Times New Roman"/>
          <w:color w:val="000000"/>
          <w:lang w:eastAsia="cs-CZ"/>
        </w:rPr>
        <w:t>Zadavatel nepřipouští varianty nabídky.</w:t>
      </w:r>
    </w:p>
    <w:p w14:paraId="5969EDA1"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4FCE1786" w14:textId="77777777" w:rsidR="00F01FED" w:rsidRPr="00F01FED" w:rsidRDefault="00F01FED" w:rsidP="009677F0">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Lhůta pro podání nabídek,  obsah a podávání nabídek</w:t>
      </w:r>
      <w:r w:rsidRPr="00F01FED">
        <w:rPr>
          <w:rFonts w:eastAsia="Times New Roman" w:cs="Times New Roman"/>
          <w:b/>
          <w:lang w:eastAsia="cs-CZ"/>
        </w:rPr>
        <w:t>:</w:t>
      </w:r>
    </w:p>
    <w:p w14:paraId="6139025F" w14:textId="77777777" w:rsidR="0068510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14:paraId="7BA6AF32" w14:textId="77777777" w:rsidR="0068510D" w:rsidRDefault="0068510D" w:rsidP="00F01FED">
      <w:pPr>
        <w:spacing w:after="0" w:line="240" w:lineRule="auto"/>
        <w:ind w:left="426"/>
        <w:jc w:val="both"/>
        <w:rPr>
          <w:rFonts w:eastAsia="Times New Roman" w:cs="Times New Roman"/>
          <w:lang w:eastAsia="cs-CZ"/>
        </w:rPr>
      </w:pPr>
    </w:p>
    <w:p w14:paraId="2F50B9C5" w14:textId="77777777" w:rsidR="0068510D" w:rsidRPr="00606773" w:rsidRDefault="0068510D" w:rsidP="0068510D">
      <w:pPr>
        <w:spacing w:after="0" w:line="240" w:lineRule="auto"/>
        <w:ind w:left="426"/>
        <w:jc w:val="both"/>
        <w:rPr>
          <w:rFonts w:eastAsia="Times New Roman" w:cs="Times New Roman"/>
          <w:u w:val="single"/>
          <w:lang w:eastAsia="cs-CZ"/>
        </w:rPr>
      </w:pPr>
      <w:r w:rsidRPr="00606773">
        <w:rPr>
          <w:rFonts w:eastAsia="Times New Roman" w:cs="Times New Roman"/>
          <w:u w:val="single"/>
          <w:lang w:eastAsia="cs-CZ"/>
        </w:rPr>
        <w:t>S ohledem na prevenci střetu zájmů při plnění veřejné zakázky zadavatel stanoví závaznou zadávací podmínku, že nabídku ve výběrovém řízení není oprávněn podat dodavatel, který je současně zhotovitelem či některým z poddodavatelů zhotovitele předmětné stavby dráhy, a to ve všech stupních poddodavatelského řetězce. Podává-li nabídku více osob společně, vztahuje se uvedená podmínka na všechny tyto osoby. Hodlá-li dodavatel plnit části veřejné zakázky prostřednictvím poddodavatelů, vztahuje se uvedená podmínka i na tyto poddodavatele, a to ve všech stupních poddodavatelského řetězce. V případě porušení uvedené povinnosti zadavatel nabídku podanou takovým dodavatelem vyřadí a dodavatele vyloučí z výběrového řízení. To neplatí v případě, že takový dodavatel ve výběrovém řízení prokáže, že učinil potřebná opatření k nápravě střetu zájmů.</w:t>
      </w:r>
    </w:p>
    <w:p w14:paraId="46F38A5D" w14:textId="77777777" w:rsidR="0068510D" w:rsidRDefault="0068510D" w:rsidP="0068510D">
      <w:pPr>
        <w:spacing w:after="0" w:line="240" w:lineRule="auto"/>
        <w:ind w:left="426"/>
        <w:jc w:val="both"/>
        <w:rPr>
          <w:rFonts w:eastAsia="Times New Roman" w:cs="Times New Roman"/>
          <w:lang w:eastAsia="cs-CZ"/>
        </w:rPr>
      </w:pPr>
    </w:p>
    <w:p w14:paraId="51F9E7B4" w14:textId="0AB43C5C"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Nabídka musí být podána elektronicky prostřednictvím elektronického nástroje E-ZAK, který je profilem zadavatele, a to v českém jazyce s výjimkami uvedenými v článku 14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w:t>
      </w:r>
      <w:r w:rsidR="00D41E04">
        <w:rPr>
          <w:rFonts w:eastAsia="Times New Roman" w:cs="Times New Roman"/>
          <w:lang w:eastAsia="cs-CZ"/>
        </w:rPr>
        <w:t>spravazeleznic</w:t>
      </w:r>
      <w:r w:rsidRPr="00F01FED">
        <w:rPr>
          <w:rFonts w:eastAsia="Times New Roman" w:cs="Times New Roman"/>
          <w:lang w:eastAsia="cs-CZ"/>
        </w:rPr>
        <w:t>.cz/.</w:t>
      </w:r>
    </w:p>
    <w:p w14:paraId="7B3AC798" w14:textId="77777777" w:rsidR="00F01FED" w:rsidRPr="00F01FED" w:rsidRDefault="00F01FED" w:rsidP="00F01FED">
      <w:pPr>
        <w:spacing w:after="0" w:line="240" w:lineRule="auto"/>
        <w:ind w:left="426"/>
        <w:jc w:val="both"/>
        <w:rPr>
          <w:rFonts w:eastAsia="Times New Roman" w:cs="Times New Roman"/>
          <w:lang w:eastAsia="cs-CZ"/>
        </w:rPr>
      </w:pPr>
    </w:p>
    <w:p w14:paraId="430E1B1F" w14:textId="77777777" w:rsidR="003937FF" w:rsidRPr="0068510D" w:rsidRDefault="003937FF" w:rsidP="003937FF">
      <w:pPr>
        <w:spacing w:after="0" w:line="240" w:lineRule="auto"/>
        <w:ind w:left="426"/>
        <w:jc w:val="both"/>
        <w:rPr>
          <w:rFonts w:eastAsia="Times New Roman" w:cs="Times New Roman"/>
          <w:b/>
          <w:color w:val="0000FF"/>
          <w:lang w:eastAsia="cs-CZ"/>
        </w:rPr>
      </w:pPr>
      <w:r w:rsidRPr="0068510D">
        <w:rPr>
          <w:rFonts w:cs="Arial"/>
          <w:b/>
        </w:rPr>
        <w:t>Nabídky lze podat v termínu, který je uveden na profilu zadavatele:</w:t>
      </w:r>
      <w:r w:rsidRPr="0068510D">
        <w:rPr>
          <w:rFonts w:cs="Arial"/>
        </w:rPr>
        <w:t xml:space="preserve"> </w:t>
      </w:r>
      <w:hyperlink r:id="rId13" w:history="1">
        <w:r w:rsidRPr="0068510D">
          <w:rPr>
            <w:rFonts w:eastAsia="Times New Roman" w:cs="Times New Roman"/>
            <w:b/>
            <w:color w:val="0000FF"/>
          </w:rPr>
          <w:t>https://zakazky.spravazeleznic.cz/</w:t>
        </w:r>
      </w:hyperlink>
      <w:r w:rsidRPr="00496FD3">
        <w:rPr>
          <w:rFonts w:eastAsia="Times New Roman" w:cs="Times New Roman"/>
          <w:b/>
          <w:lang w:eastAsia="cs-CZ"/>
        </w:rPr>
        <w:t>.</w:t>
      </w:r>
    </w:p>
    <w:p w14:paraId="1603AF8B" w14:textId="77777777" w:rsidR="00F01FED" w:rsidRPr="00F01FED" w:rsidRDefault="00F01FED" w:rsidP="007E4F8B">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4" w:history="1">
        <w:r w:rsidRPr="00F01FED">
          <w:rPr>
            <w:rFonts w:eastAsia="Times New Roman" w:cs="Times New Roman"/>
            <w:color w:val="0000FF"/>
            <w:lang w:eastAsia="cs-CZ"/>
          </w:rPr>
          <w:t>https://zakazky.</w:t>
        </w:r>
        <w:r w:rsidR="00D41E04">
          <w:rPr>
            <w:rFonts w:eastAsia="Times New Roman" w:cs="Times New Roman"/>
            <w:color w:val="0000FF"/>
            <w:lang w:eastAsia="cs-CZ"/>
          </w:rPr>
          <w:t>spravazeleznic</w:t>
        </w:r>
        <w:r w:rsidRPr="00F01FED">
          <w:rPr>
            <w:rFonts w:eastAsia="Times New Roman" w:cs="Times New Roman"/>
            <w:color w:val="0000FF"/>
            <w:lang w:eastAsia="cs-CZ"/>
          </w:rPr>
          <w:t>.cz/manual.html</w:t>
        </w:r>
      </w:hyperlink>
      <w:r w:rsidRPr="00F01FED">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367CC">
        <w:rPr>
          <w:rFonts w:eastAsia="Times New Roman" w:cs="Times New Roman"/>
          <w:lang w:eastAsia="cs-CZ"/>
        </w:rPr>
        <w:t>50</w:t>
      </w:r>
      <w:r w:rsidRPr="00F01FED">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2672246A" w14:textId="77777777" w:rsidR="00F01FED" w:rsidRPr="00F01FED" w:rsidRDefault="00F01FED" w:rsidP="007E4F8B">
      <w:pPr>
        <w:spacing w:after="0" w:line="240" w:lineRule="auto"/>
        <w:ind w:left="426"/>
        <w:jc w:val="both"/>
        <w:rPr>
          <w:rFonts w:eastAsia="Times New Roman" w:cs="Times New Roman"/>
          <w:lang w:eastAsia="cs-CZ"/>
        </w:rPr>
      </w:pPr>
    </w:p>
    <w:p w14:paraId="03EBC3D6" w14:textId="77777777" w:rsidR="00F01FED" w:rsidRPr="00F01FED" w:rsidRDefault="00F01FED" w:rsidP="007E4F8B">
      <w:pPr>
        <w:spacing w:after="0" w:line="240" w:lineRule="auto"/>
        <w:ind w:left="426"/>
        <w:jc w:val="both"/>
        <w:rPr>
          <w:rFonts w:eastAsia="Times New Roman" w:cs="Times New Roman"/>
          <w:lang w:eastAsia="cs-CZ"/>
        </w:rPr>
      </w:pPr>
      <w:r w:rsidRPr="00F01FED">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14:paraId="06C4AD9B" w14:textId="77777777" w:rsidR="00F01FED" w:rsidRPr="00F01FED" w:rsidRDefault="00F01FED" w:rsidP="007E4F8B">
      <w:pPr>
        <w:spacing w:after="0" w:line="240" w:lineRule="auto"/>
        <w:ind w:left="426"/>
        <w:jc w:val="both"/>
        <w:rPr>
          <w:rFonts w:eastAsia="Times New Roman" w:cs="Times New Roman"/>
          <w:lang w:eastAsia="cs-CZ"/>
        </w:rPr>
      </w:pPr>
    </w:p>
    <w:p w14:paraId="4244C403" w14:textId="77777777" w:rsidR="00F01FED" w:rsidRPr="00F01FED" w:rsidRDefault="00F01FED" w:rsidP="007E4F8B">
      <w:pPr>
        <w:spacing w:after="0" w:line="240" w:lineRule="auto"/>
        <w:ind w:left="426"/>
        <w:jc w:val="both"/>
        <w:rPr>
          <w:rFonts w:eastAsia="Times New Roman" w:cs="Times New Roman"/>
          <w:lang w:eastAsia="cs-CZ"/>
        </w:rPr>
      </w:pPr>
      <w:r w:rsidRPr="00F01FED">
        <w:rPr>
          <w:rFonts w:eastAsia="Times New Roman" w:cs="Times New Roman"/>
          <w:lang w:eastAsia="cs-CZ"/>
        </w:rPr>
        <w:lastRenderedPageBreak/>
        <w:t>Otevírání nabídek v elektronické podobě bude probíhat bez účasti veřejnosti, resp. dodavatelů.</w:t>
      </w:r>
    </w:p>
    <w:p w14:paraId="63208379" w14:textId="77777777" w:rsidR="00F01FED" w:rsidRPr="00F01FED" w:rsidRDefault="00F01FED" w:rsidP="00F01FED">
      <w:pPr>
        <w:spacing w:after="0" w:line="240" w:lineRule="auto"/>
        <w:rPr>
          <w:rFonts w:eastAsia="Times New Roman" w:cs="Times New Roman"/>
          <w:lang w:eastAsia="cs-CZ"/>
        </w:rPr>
      </w:pPr>
    </w:p>
    <w:p w14:paraId="7160B7BC" w14:textId="77777777" w:rsidR="00F01FED" w:rsidRPr="00F01FED" w:rsidRDefault="00F01FED" w:rsidP="009677F0">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Jazyk nabídek, požadavky na zpracování nabídek, jejich obsah a na způsob zpracování nabídkové ceny:</w:t>
      </w:r>
    </w:p>
    <w:p w14:paraId="26758E0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01FED">
        <w:rPr>
          <w:rFonts w:eastAsia="Times New Roman" w:cs="Times New Roman"/>
          <w:b/>
          <w:lang w:eastAsia="cs-CZ"/>
        </w:rPr>
        <w:t>v českém jazyce</w:t>
      </w:r>
      <w:r w:rsidRPr="00F01FED">
        <w:rPr>
          <w:rFonts w:eastAsia="Times New Roman" w:cs="Times New Roman"/>
          <w:lang w:eastAsia="cs-CZ"/>
        </w:rPr>
        <w:t xml:space="preserve">. </w:t>
      </w:r>
    </w:p>
    <w:p w14:paraId="06D65739" w14:textId="77777777" w:rsidR="00F01FED" w:rsidRPr="00F01FED" w:rsidRDefault="00F01FED" w:rsidP="00F01FED">
      <w:pPr>
        <w:spacing w:after="0" w:line="240" w:lineRule="auto"/>
        <w:ind w:left="426"/>
        <w:jc w:val="both"/>
        <w:rPr>
          <w:rFonts w:eastAsia="Times New Roman" w:cs="Times New Roman"/>
          <w:lang w:eastAsia="cs-CZ"/>
        </w:rPr>
      </w:pPr>
      <w:bookmarkStart w:id="0" w:name="_Ref324339872"/>
    </w:p>
    <w:p w14:paraId="67DCCD6B"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0"/>
    <w:p w14:paraId="1CC1660D" w14:textId="77777777" w:rsidR="00F01FED" w:rsidRPr="00F01FED" w:rsidRDefault="00F01FED" w:rsidP="00F01FED">
      <w:pPr>
        <w:spacing w:after="0" w:line="240" w:lineRule="auto"/>
        <w:ind w:left="426"/>
        <w:jc w:val="both"/>
        <w:rPr>
          <w:rFonts w:eastAsia="Times New Roman" w:cs="Times New Roman"/>
          <w:lang w:eastAsia="cs-CZ"/>
        </w:rPr>
      </w:pPr>
    </w:p>
    <w:p w14:paraId="4274D4F1"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Součástí nabídky</w:t>
      </w:r>
      <w:r w:rsidRPr="00F01FED">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01FED">
        <w:rPr>
          <w:rFonts w:eastAsia="Times New Roman" w:cs="Times New Roman"/>
          <w:u w:val="single"/>
          <w:lang w:eastAsia="cs-CZ"/>
        </w:rPr>
        <w:t>Zadavatel doporučuje, aby byla nabídka předložena v následující struktuře:</w:t>
      </w:r>
    </w:p>
    <w:p w14:paraId="171A01B0" w14:textId="77777777" w:rsidR="00F01FED" w:rsidRPr="00F01FED" w:rsidRDefault="00F01FED" w:rsidP="00F01FED">
      <w:pPr>
        <w:spacing w:after="0" w:line="240" w:lineRule="auto"/>
        <w:ind w:left="426"/>
        <w:jc w:val="both"/>
        <w:rPr>
          <w:rFonts w:eastAsia="Times New Roman" w:cs="Times New Roman"/>
          <w:u w:val="single"/>
          <w:lang w:eastAsia="cs-CZ"/>
        </w:rPr>
      </w:pPr>
    </w:p>
    <w:p w14:paraId="5BBF7223" w14:textId="3846BE29" w:rsidR="00F01FED" w:rsidRPr="00F01FED" w:rsidRDefault="00F01FED" w:rsidP="009677F0">
      <w:pPr>
        <w:numPr>
          <w:ilvl w:val="0"/>
          <w:numId w:val="12"/>
        </w:numPr>
        <w:spacing w:after="0" w:line="240" w:lineRule="auto"/>
        <w:ind w:left="1134" w:hanging="425"/>
        <w:jc w:val="both"/>
        <w:rPr>
          <w:rFonts w:eastAsia="Times New Roman" w:cs="Times New Roman"/>
          <w:lang w:eastAsia="cs-CZ"/>
        </w:rPr>
      </w:pPr>
      <w:r w:rsidRPr="00982EDE">
        <w:rPr>
          <w:rFonts w:eastAsia="Times New Roman" w:cs="Times New Roman"/>
          <w:lang w:eastAsia="cs-CZ"/>
        </w:rPr>
        <w:t>všeobecné informace o dodavateli (příloha č. 1 Výzvy)</w:t>
      </w:r>
      <w:r w:rsidR="00F50EFC" w:rsidRPr="00982EDE">
        <w:rPr>
          <w:rFonts w:eastAsia="Times New Roman" w:cs="Times New Roman"/>
          <w:lang w:eastAsia="cs-CZ"/>
        </w:rPr>
        <w:t>, zad</w:t>
      </w:r>
      <w:r w:rsidR="00F50EFC" w:rsidRPr="00B86EBD">
        <w:rPr>
          <w:rFonts w:eastAsia="Times New Roman" w:cs="Times New Roman"/>
          <w:lang w:eastAsia="cs-CZ"/>
        </w:rPr>
        <w:t>avatel požaduje, aby dodavatel v tomto formuláři uvedl rovněž údaje o majetkové struktuře dodavatele a všech poddodavatelů, prostřednictvím kterých v tomto výběrovém řízení prokazuje kvalifikaci.</w:t>
      </w:r>
    </w:p>
    <w:p w14:paraId="5A8A8134" w14:textId="77777777" w:rsidR="00F01FED" w:rsidRPr="00F01FED" w:rsidRDefault="00F01FED" w:rsidP="009677F0">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návrh smlouvy o dílo,</w:t>
      </w:r>
    </w:p>
    <w:p w14:paraId="0E8B9597" w14:textId="77777777" w:rsidR="00F01FED" w:rsidRPr="00F01FED" w:rsidRDefault="00F01FED" w:rsidP="009677F0">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plná moc či pověření, je-li tohoto dokumentu třeba,</w:t>
      </w:r>
    </w:p>
    <w:p w14:paraId="1BF67256" w14:textId="77777777" w:rsidR="00F01FED" w:rsidRPr="00F01FED" w:rsidRDefault="00F01FED" w:rsidP="009677F0">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cenová kalkulace,</w:t>
      </w:r>
    </w:p>
    <w:p w14:paraId="588D14B9" w14:textId="77777777" w:rsidR="00F01FED" w:rsidRPr="00982EDE" w:rsidRDefault="00F01FED" w:rsidP="009677F0">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 xml:space="preserve">doklady o prokázání splnění základní </w:t>
      </w:r>
      <w:r w:rsidRPr="00982EDE">
        <w:rPr>
          <w:rFonts w:eastAsia="Times New Roman" w:cs="Times New Roman"/>
          <w:lang w:eastAsia="cs-CZ"/>
        </w:rPr>
        <w:t>způsobilosti (příloha č. 2 Výzvy),</w:t>
      </w:r>
    </w:p>
    <w:p w14:paraId="3760E1FD" w14:textId="77777777" w:rsidR="00F01FED" w:rsidRPr="00F01FED" w:rsidRDefault="00F01FED" w:rsidP="009677F0">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profesní způsobilosti,</w:t>
      </w:r>
    </w:p>
    <w:p w14:paraId="1ACA6627" w14:textId="77777777" w:rsidR="00F01FED" w:rsidRPr="00F01FED" w:rsidRDefault="00F01FED" w:rsidP="009677F0">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technické kvalifikace,</w:t>
      </w:r>
    </w:p>
    <w:p w14:paraId="61BDA555" w14:textId="77777777" w:rsidR="00F01FED" w:rsidRPr="00F01FED" w:rsidRDefault="00F01FED" w:rsidP="009677F0">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seznam jiných osob, jejich prostřednictvím dodavatel prokazuje určitou část kvalifikace včetně dokladů k prokázání kvalifikace vztahujících se k jiným osobám,</w:t>
      </w:r>
    </w:p>
    <w:p w14:paraId="437C8C70" w14:textId="04212777" w:rsidR="00F01FED" w:rsidRPr="00F01FED" w:rsidRDefault="00F01FED" w:rsidP="009677F0">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údaje o poddodavatelích a jejich podílu na plnění zakázky (může být předloženo jako součást čl</w:t>
      </w:r>
      <w:r w:rsidR="007E4F8B" w:rsidRPr="007E4F8B">
        <w:rPr>
          <w:rFonts w:eastAsia="Times New Roman" w:cs="Times New Roman"/>
          <w:lang w:eastAsia="cs-CZ"/>
        </w:rPr>
        <w:t>. 8</w:t>
      </w:r>
      <w:r w:rsidRPr="00F01FED">
        <w:rPr>
          <w:rFonts w:eastAsia="Times New Roman" w:cs="Times New Roman"/>
          <w:lang w:eastAsia="cs-CZ"/>
        </w:rPr>
        <w:t xml:space="preserve"> smlouvy o dílo),</w:t>
      </w:r>
    </w:p>
    <w:p w14:paraId="1C24875F" w14:textId="77777777" w:rsidR="00F01FED" w:rsidRPr="00F01FED" w:rsidRDefault="00F01FED" w:rsidP="009677F0">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případné další doklady.</w:t>
      </w:r>
    </w:p>
    <w:p w14:paraId="406A0374" w14:textId="77777777" w:rsidR="00F01FED" w:rsidRPr="00F01FED" w:rsidRDefault="00F01FED" w:rsidP="00F01FED">
      <w:pPr>
        <w:spacing w:after="0" w:line="240" w:lineRule="auto"/>
        <w:ind w:left="426"/>
        <w:jc w:val="both"/>
        <w:rPr>
          <w:rFonts w:eastAsia="Times New Roman" w:cs="Times New Roman"/>
          <w:lang w:eastAsia="cs-CZ"/>
        </w:rPr>
      </w:pPr>
    </w:p>
    <w:p w14:paraId="3E135EF8"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Součástí nabídky musí být i</w:t>
      </w:r>
      <w:r w:rsidRPr="00F01FED">
        <w:rPr>
          <w:rFonts w:eastAsia="Times New Roman" w:cs="Times New Roman"/>
          <w:b/>
          <w:lang w:eastAsia="cs-CZ"/>
        </w:rPr>
        <w:t xml:space="preserve"> návrh smlouvy</w:t>
      </w:r>
      <w:r w:rsidRPr="00F01FED">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082F242B" w14:textId="77777777" w:rsidR="00F01FED" w:rsidRPr="00F01FED" w:rsidRDefault="00F01FED" w:rsidP="00F01FED">
      <w:pPr>
        <w:spacing w:after="0" w:line="240" w:lineRule="auto"/>
        <w:ind w:left="426"/>
        <w:jc w:val="both"/>
        <w:rPr>
          <w:rFonts w:eastAsia="Times New Roman" w:cs="Times New Roman"/>
          <w:lang w:eastAsia="cs-CZ"/>
        </w:rPr>
      </w:pPr>
    </w:p>
    <w:p w14:paraId="138B3175"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Nabídková cena</w:t>
      </w:r>
      <w:r w:rsidRPr="00F01FED">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5DF512F2" w14:textId="77777777" w:rsidR="00F01FED" w:rsidRPr="00F01FED" w:rsidRDefault="00F01FED" w:rsidP="00F01FED">
      <w:pPr>
        <w:spacing w:after="0" w:line="240" w:lineRule="auto"/>
        <w:ind w:left="426"/>
        <w:jc w:val="both"/>
        <w:rPr>
          <w:rFonts w:eastAsia="Times New Roman" w:cs="Times New Roman"/>
          <w:lang w:eastAsia="cs-CZ"/>
        </w:rPr>
      </w:pPr>
    </w:p>
    <w:p w14:paraId="35EED3A1" w14:textId="77777777" w:rsidR="00B038D1" w:rsidRDefault="00F01FED" w:rsidP="00B038D1">
      <w:pPr>
        <w:autoSpaceDE w:val="0"/>
        <w:autoSpaceDN w:val="0"/>
        <w:spacing w:after="0" w:line="240" w:lineRule="auto"/>
        <w:ind w:left="426" w:hanging="426"/>
        <w:jc w:val="both"/>
        <w:rPr>
          <w:rFonts w:eastAsia="Calibri" w:cs="Times New Roman"/>
          <w:color w:val="000000"/>
          <w:lang w:eastAsia="cs-CZ"/>
        </w:rPr>
      </w:pPr>
      <w:r w:rsidRPr="00F01FED">
        <w:rPr>
          <w:rFonts w:eastAsia="Calibri" w:cs="Times New Roman"/>
          <w:color w:val="000000"/>
          <w:lang w:eastAsia="cs-CZ"/>
        </w:rPr>
        <w:tab/>
      </w:r>
      <w:r w:rsidR="00B038D1" w:rsidRPr="00F01FED">
        <w:rPr>
          <w:rFonts w:eastAsia="Calibri" w:cs="Times New Roman"/>
          <w:color w:val="000000"/>
          <w:lang w:eastAsia="cs-CZ"/>
        </w:rPr>
        <w:t xml:space="preserve">Nabídková </w:t>
      </w:r>
      <w:r w:rsidR="00B038D1" w:rsidRPr="00F01FED">
        <w:rPr>
          <w:rFonts w:eastAsia="Calibri" w:cs="Times New Roman"/>
          <w:lang w:eastAsia="cs-CZ"/>
        </w:rPr>
        <w:t>cena bude v </w:t>
      </w:r>
      <w:r w:rsidR="00B038D1" w:rsidRPr="00A537E2">
        <w:rPr>
          <w:rFonts w:eastAsia="Calibri" w:cs="Times New Roman"/>
          <w:lang w:eastAsia="cs-CZ"/>
        </w:rPr>
        <w:t xml:space="preserve">čl. 3.3 a v příloze č. 4 </w:t>
      </w:r>
      <w:r w:rsidR="00B038D1" w:rsidRPr="00A62B3C">
        <w:rPr>
          <w:rFonts w:eastAsia="Calibri" w:cs="Times New Roman"/>
          <w:lang w:eastAsia="cs-CZ"/>
        </w:rPr>
        <w:t xml:space="preserve">závazného vzoru smlouvy </w:t>
      </w:r>
      <w:r w:rsidR="00B038D1" w:rsidRPr="00F01FED">
        <w:rPr>
          <w:rFonts w:eastAsia="Calibri" w:cs="Times New Roman"/>
          <w:lang w:eastAsia="cs-CZ"/>
        </w:rPr>
        <w:t xml:space="preserve">uvedena v Kč bez DPH zaokrouhlená na dvě desetinná </w:t>
      </w:r>
      <w:r w:rsidR="00B038D1" w:rsidRPr="00A62B3C">
        <w:rPr>
          <w:rFonts w:eastAsia="Calibri" w:cs="Times New Roman"/>
          <w:lang w:eastAsia="cs-CZ"/>
        </w:rPr>
        <w:t xml:space="preserve">místa jako cena celková </w:t>
      </w:r>
      <w:r w:rsidR="00B038D1" w:rsidRPr="00A62B3C">
        <w:rPr>
          <w:rFonts w:eastAsia="Times New Roman" w:cs="Times New Roman"/>
          <w:lang w:eastAsia="cs-CZ"/>
        </w:rPr>
        <w:t>následujícím způsobem</w:t>
      </w:r>
      <w:r w:rsidR="00B038D1" w:rsidRPr="00A62B3C">
        <w:rPr>
          <w:rFonts w:eastAsia="Calibri" w:cs="Times New Roman"/>
          <w:color w:val="000000"/>
          <w:lang w:eastAsia="cs-CZ"/>
        </w:rPr>
        <w:t>:</w:t>
      </w:r>
    </w:p>
    <w:p w14:paraId="2639A9F2" w14:textId="77777777" w:rsidR="00B038D1" w:rsidRPr="00A62B3C" w:rsidRDefault="00B038D1" w:rsidP="00B038D1">
      <w:pPr>
        <w:autoSpaceDE w:val="0"/>
        <w:autoSpaceDN w:val="0"/>
        <w:spacing w:after="0" w:line="240" w:lineRule="auto"/>
        <w:ind w:left="426" w:hanging="426"/>
        <w:jc w:val="both"/>
        <w:rPr>
          <w:rFonts w:eastAsia="Calibri" w:cs="Times New Roman"/>
          <w:color w:val="000000"/>
          <w:lang w:eastAsia="cs-CZ"/>
        </w:rPr>
      </w:pPr>
    </w:p>
    <w:p w14:paraId="0D397652" w14:textId="77777777" w:rsidR="00B038D1" w:rsidRPr="00A62B3C" w:rsidRDefault="00B038D1" w:rsidP="00B038D1">
      <w:pPr>
        <w:spacing w:after="0" w:line="240" w:lineRule="auto"/>
        <w:ind w:left="851"/>
        <w:jc w:val="both"/>
        <w:rPr>
          <w:rFonts w:eastAsia="Times New Roman" w:cs="Times New Roman"/>
          <w:lang w:eastAsia="cs-CZ"/>
        </w:rPr>
      </w:pPr>
      <w:r w:rsidRPr="00A62B3C">
        <w:rPr>
          <w:rFonts w:eastAsia="Times New Roman" w:cs="Times New Roman"/>
          <w:b/>
          <w:lang w:eastAsia="cs-CZ"/>
        </w:rPr>
        <w:t xml:space="preserve">Celková cena Díla bez DPH: </w:t>
      </w:r>
      <w:r w:rsidRPr="00A62B3C">
        <w:rPr>
          <w:rFonts w:eastAsia="Times New Roman" w:cs="Times New Roman"/>
          <w:b/>
          <w:lang w:eastAsia="cs-CZ"/>
        </w:rPr>
        <w:fldChar w:fldCharType="begin">
          <w:ffData>
            <w:name w:val="Text1"/>
            <w:enabled/>
            <w:calcOnExit w:val="0"/>
            <w:textInput>
              <w:type w:val="date"/>
              <w:format w:val="d.M.yyyy"/>
            </w:textInput>
          </w:ffData>
        </w:fldChar>
      </w:r>
      <w:r w:rsidRPr="00A62B3C">
        <w:rPr>
          <w:rFonts w:eastAsia="Times New Roman" w:cs="Times New Roman"/>
          <w:b/>
          <w:lang w:eastAsia="cs-CZ"/>
        </w:rPr>
        <w:instrText xml:space="preserve"> FORMTEXT </w:instrText>
      </w:r>
      <w:r w:rsidRPr="00A62B3C">
        <w:rPr>
          <w:rFonts w:eastAsia="Times New Roman" w:cs="Times New Roman"/>
          <w:b/>
          <w:lang w:eastAsia="cs-CZ"/>
        </w:rPr>
      </w:r>
      <w:r w:rsidRPr="00A62B3C">
        <w:rPr>
          <w:rFonts w:eastAsia="Times New Roman" w:cs="Times New Roman"/>
          <w:b/>
          <w:lang w:eastAsia="cs-CZ"/>
        </w:rPr>
        <w:fldChar w:fldCharType="separate"/>
      </w:r>
      <w:r w:rsidRPr="00A62B3C">
        <w:rPr>
          <w:rFonts w:eastAsia="Times New Roman" w:cs="Times New Roman"/>
          <w:b/>
          <w:lang w:eastAsia="cs-CZ"/>
        </w:rPr>
        <w:t> </w:t>
      </w:r>
      <w:r w:rsidRPr="00A62B3C">
        <w:rPr>
          <w:rFonts w:eastAsia="Times New Roman" w:cs="Times New Roman"/>
          <w:b/>
          <w:lang w:eastAsia="cs-CZ"/>
        </w:rPr>
        <w:t> </w:t>
      </w:r>
      <w:r w:rsidRPr="00A62B3C">
        <w:rPr>
          <w:rFonts w:eastAsia="Times New Roman" w:cs="Times New Roman"/>
          <w:b/>
          <w:lang w:eastAsia="cs-CZ"/>
        </w:rPr>
        <w:t> </w:t>
      </w:r>
      <w:r w:rsidRPr="00A62B3C">
        <w:rPr>
          <w:rFonts w:eastAsia="Times New Roman" w:cs="Times New Roman"/>
          <w:b/>
          <w:lang w:eastAsia="cs-CZ"/>
        </w:rPr>
        <w:t> </w:t>
      </w:r>
      <w:r w:rsidRPr="00A62B3C">
        <w:rPr>
          <w:rFonts w:eastAsia="Times New Roman" w:cs="Times New Roman"/>
          <w:b/>
          <w:lang w:eastAsia="cs-CZ"/>
        </w:rPr>
        <w:t> </w:t>
      </w:r>
      <w:r w:rsidRPr="00A62B3C">
        <w:rPr>
          <w:rFonts w:eastAsia="Times New Roman" w:cs="Times New Roman"/>
          <w:b/>
          <w:lang w:eastAsia="cs-CZ"/>
        </w:rPr>
        <w:fldChar w:fldCharType="end"/>
      </w:r>
      <w:r w:rsidRPr="00A62B3C">
        <w:rPr>
          <w:rFonts w:eastAsia="Times New Roman" w:cs="Times New Roman"/>
          <w:b/>
          <w:lang w:eastAsia="cs-CZ"/>
        </w:rPr>
        <w:tab/>
        <w:t xml:space="preserve"> </w:t>
      </w:r>
      <w:r w:rsidRPr="00A62B3C">
        <w:rPr>
          <w:rFonts w:eastAsia="Times New Roman" w:cs="Times New Roman"/>
          <w:b/>
          <w:bCs/>
          <w:lang w:eastAsia="cs-CZ"/>
        </w:rPr>
        <w:t>Kč</w:t>
      </w:r>
      <w:r w:rsidRPr="00A62B3C">
        <w:rPr>
          <w:rFonts w:eastAsia="Times New Roman" w:cs="Times New Roman"/>
          <w:lang w:eastAsia="cs-CZ"/>
        </w:rPr>
        <w:t xml:space="preserve">, slovy: </w:t>
      </w:r>
      <w:r w:rsidRPr="00A62B3C">
        <w:rPr>
          <w:rFonts w:eastAsia="Times New Roman" w:cs="Times New Roman"/>
          <w:lang w:eastAsia="cs-CZ"/>
        </w:rPr>
        <w:fldChar w:fldCharType="begin">
          <w:ffData>
            <w:name w:val="Text1"/>
            <w:enabled/>
            <w:calcOnExit w:val="0"/>
            <w:textInput>
              <w:type w:val="date"/>
              <w:format w:val="d.M.yyyy"/>
            </w:textInput>
          </w:ffData>
        </w:fldChar>
      </w:r>
      <w:r w:rsidRPr="00A62B3C">
        <w:rPr>
          <w:rFonts w:eastAsia="Times New Roman" w:cs="Times New Roman"/>
          <w:lang w:eastAsia="cs-CZ"/>
        </w:rPr>
        <w:instrText xml:space="preserve"> FORMTEXT </w:instrText>
      </w:r>
      <w:r w:rsidRPr="00A62B3C">
        <w:rPr>
          <w:rFonts w:eastAsia="Times New Roman" w:cs="Times New Roman"/>
          <w:lang w:eastAsia="cs-CZ"/>
        </w:rPr>
      </w:r>
      <w:r w:rsidRPr="00A62B3C">
        <w:rPr>
          <w:rFonts w:eastAsia="Times New Roman" w:cs="Times New Roman"/>
          <w:lang w:eastAsia="cs-CZ"/>
        </w:rPr>
        <w:fldChar w:fldCharType="separate"/>
      </w:r>
      <w:r w:rsidRPr="00A62B3C">
        <w:rPr>
          <w:rFonts w:eastAsia="Times New Roman" w:cs="Times New Roman"/>
          <w:lang w:eastAsia="cs-CZ"/>
        </w:rPr>
        <w:t> </w:t>
      </w:r>
      <w:r w:rsidRPr="00A62B3C">
        <w:rPr>
          <w:rFonts w:eastAsia="Times New Roman" w:cs="Times New Roman"/>
          <w:lang w:eastAsia="cs-CZ"/>
        </w:rPr>
        <w:t> </w:t>
      </w:r>
      <w:r w:rsidRPr="00A62B3C">
        <w:rPr>
          <w:rFonts w:eastAsia="Times New Roman" w:cs="Times New Roman"/>
          <w:lang w:eastAsia="cs-CZ"/>
        </w:rPr>
        <w:t> </w:t>
      </w:r>
      <w:r w:rsidRPr="00A62B3C">
        <w:rPr>
          <w:rFonts w:eastAsia="Times New Roman" w:cs="Times New Roman"/>
          <w:lang w:eastAsia="cs-CZ"/>
        </w:rPr>
        <w:t> </w:t>
      </w:r>
      <w:r w:rsidRPr="00A62B3C">
        <w:rPr>
          <w:rFonts w:eastAsia="Times New Roman" w:cs="Times New Roman"/>
          <w:lang w:eastAsia="cs-CZ"/>
        </w:rPr>
        <w:t> </w:t>
      </w:r>
      <w:r w:rsidRPr="00A62B3C">
        <w:rPr>
          <w:rFonts w:eastAsia="Times New Roman" w:cs="Times New Roman"/>
          <w:lang w:eastAsia="cs-CZ"/>
        </w:rPr>
        <w:fldChar w:fldCharType="end"/>
      </w:r>
      <w:r w:rsidRPr="00A62B3C">
        <w:rPr>
          <w:rFonts w:eastAsia="Times New Roman" w:cs="Times New Roman"/>
          <w:lang w:eastAsia="cs-CZ"/>
        </w:rPr>
        <w:t xml:space="preserve"> </w:t>
      </w:r>
      <w:r>
        <w:rPr>
          <w:rFonts w:eastAsia="Times New Roman" w:cs="Times New Roman"/>
          <w:lang w:eastAsia="cs-CZ"/>
        </w:rPr>
        <w:t xml:space="preserve">         </w:t>
      </w:r>
      <w:r w:rsidRPr="00A62B3C">
        <w:rPr>
          <w:rFonts w:eastAsia="Times New Roman" w:cs="Times New Roman"/>
          <w:lang w:eastAsia="cs-CZ"/>
        </w:rPr>
        <w:t>korun českých</w:t>
      </w:r>
    </w:p>
    <w:p w14:paraId="74B20DAF" w14:textId="77777777" w:rsidR="00F01FED" w:rsidRPr="00F01FED" w:rsidRDefault="00F01FED" w:rsidP="00F01FED">
      <w:pPr>
        <w:spacing w:after="0" w:line="240" w:lineRule="auto"/>
        <w:ind w:left="426"/>
        <w:jc w:val="both"/>
        <w:rPr>
          <w:rFonts w:eastAsia="Times New Roman" w:cs="Times New Roman"/>
          <w:color w:val="FF0000"/>
          <w:lang w:eastAsia="cs-CZ"/>
        </w:rPr>
      </w:pPr>
    </w:p>
    <w:p w14:paraId="6DC3F6E5" w14:textId="77777777" w:rsidR="00F01FED" w:rsidRPr="00F01FED" w:rsidRDefault="00F01FED" w:rsidP="00F01FED">
      <w:pPr>
        <w:spacing w:after="0" w:line="240" w:lineRule="auto"/>
        <w:ind w:left="426"/>
        <w:jc w:val="both"/>
        <w:rPr>
          <w:rFonts w:eastAsia="Times New Roman" w:cs="Times New Roman"/>
          <w:lang w:eastAsia="cs-CZ"/>
        </w:rPr>
      </w:pPr>
      <w:r w:rsidRPr="00B038D1">
        <w:rPr>
          <w:rFonts w:eastAsia="Times New Roman" w:cs="Times New Roman"/>
          <w:lang w:eastAsia="cs-CZ"/>
        </w:rPr>
        <w:t xml:space="preserve">Tato nabídková cena bude doložena i příslušnou </w:t>
      </w:r>
      <w:r w:rsidRPr="00B038D1">
        <w:rPr>
          <w:rFonts w:eastAsia="Times New Roman" w:cs="Times New Roman"/>
          <w:b/>
          <w:lang w:eastAsia="cs-CZ"/>
        </w:rPr>
        <w:t>cenovou kalkulací</w:t>
      </w:r>
      <w:r w:rsidRPr="00B038D1">
        <w:rPr>
          <w:rFonts w:eastAsia="Times New Roman" w:cs="Times New Roman"/>
          <w:lang w:eastAsia="cs-CZ"/>
        </w:rPr>
        <w:t xml:space="preserve"> v měrných jednotkách, vztahujících se k předmětu zakázky (např. položka - druh činnosti, počet hodin, hodinová sazba, dílčí cena).</w:t>
      </w:r>
    </w:p>
    <w:p w14:paraId="11E3A701" w14:textId="77777777" w:rsidR="00F01FED" w:rsidRPr="00F01FED" w:rsidRDefault="00F01FED" w:rsidP="00F01FED">
      <w:pPr>
        <w:spacing w:after="0" w:line="240" w:lineRule="auto"/>
        <w:ind w:left="426"/>
        <w:jc w:val="both"/>
        <w:rPr>
          <w:rFonts w:eastAsia="Times New Roman" w:cs="Times New Roman"/>
          <w:lang w:eastAsia="cs-CZ"/>
        </w:rPr>
      </w:pPr>
    </w:p>
    <w:p w14:paraId="658A95EC"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0A6604B" w14:textId="77777777" w:rsidR="00F01FED" w:rsidRPr="00F01FED" w:rsidRDefault="00F01FED" w:rsidP="00F01FED">
      <w:pPr>
        <w:spacing w:after="0" w:line="240" w:lineRule="auto"/>
        <w:ind w:left="426"/>
        <w:jc w:val="both"/>
        <w:rPr>
          <w:rFonts w:eastAsia="Times New Roman" w:cs="Times New Roman"/>
          <w:strike/>
          <w:lang w:eastAsia="cs-CZ"/>
        </w:rPr>
      </w:pPr>
    </w:p>
    <w:p w14:paraId="59C8E3C1"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lastRenderedPageBreak/>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0AD63A09" w14:textId="77777777" w:rsidR="00F01FED" w:rsidRPr="00F01FED" w:rsidRDefault="00F01FED" w:rsidP="00F01FED">
      <w:pPr>
        <w:spacing w:after="0" w:line="240" w:lineRule="auto"/>
        <w:ind w:left="426"/>
        <w:jc w:val="both"/>
        <w:rPr>
          <w:rFonts w:eastAsia="Times New Roman" w:cs="Times New Roman"/>
          <w:strike/>
          <w:lang w:eastAsia="cs-CZ"/>
        </w:rPr>
      </w:pPr>
    </w:p>
    <w:p w14:paraId="577D135B"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je povinen uveřejňovat uzavřené smlouvy v </w:t>
      </w:r>
      <w:r w:rsidRPr="00F01FED">
        <w:rPr>
          <w:rFonts w:eastAsia="Times New Roman" w:cs="Times New Roman"/>
          <w:b/>
          <w:lang w:eastAsia="cs-CZ"/>
        </w:rPr>
        <w:t>Registru smluv</w:t>
      </w:r>
      <w:r w:rsidRPr="00F01FED">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F01FED">
        <w:rPr>
          <w:rFonts w:eastAsia="Times New Roman" w:cs="Times New Roman"/>
          <w:b/>
          <w:lang w:eastAsia="cs-CZ"/>
        </w:rPr>
        <w:t>doporučuje, aby dodavatel ve smlouvě, která bude nedílnou součástí nabídky, barevně označil</w:t>
      </w:r>
      <w:r w:rsidRPr="00F01FED">
        <w:rPr>
          <w:rFonts w:eastAsia="Times New Roman" w:cs="Times New Roman"/>
          <w:lang w:eastAsia="cs-CZ"/>
        </w:rPr>
        <w:t xml:space="preserve"> (podbarvil či jinak zvýraznil) </w:t>
      </w:r>
      <w:r w:rsidRPr="00F01FED">
        <w:rPr>
          <w:rFonts w:eastAsia="Times New Roman" w:cs="Times New Roman"/>
          <w:b/>
          <w:lang w:eastAsia="cs-CZ"/>
        </w:rPr>
        <w:t>skutečnosti, které jsou předmětem obchodního tajemství</w:t>
      </w:r>
      <w:r w:rsidRPr="00F01FED">
        <w:rPr>
          <w:rFonts w:eastAsia="Times New Roman" w:cs="Times New Roman"/>
          <w:lang w:eastAsia="cs-CZ"/>
        </w:rPr>
        <w:t>. Tyto skutečnosti nebudou v Registru smluv uveřejněny.</w:t>
      </w:r>
    </w:p>
    <w:p w14:paraId="745C6AB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1876D476" w14:textId="77777777" w:rsidR="00F01FED" w:rsidRPr="00F01FED" w:rsidRDefault="00F01FED" w:rsidP="00F01FED">
      <w:pPr>
        <w:spacing w:after="0" w:line="240" w:lineRule="auto"/>
        <w:ind w:left="426"/>
        <w:jc w:val="both"/>
        <w:rPr>
          <w:rFonts w:eastAsia="Times New Roman" w:cs="Times New Roman"/>
          <w:lang w:eastAsia="cs-CZ"/>
        </w:rPr>
      </w:pPr>
    </w:p>
    <w:p w14:paraId="21C16E96" w14:textId="354D0B45"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Podává-li nabídku více osob společně</w:t>
      </w:r>
      <w:r w:rsidRPr="00F01FED">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F50EFC">
        <w:rPr>
          <w:rFonts w:eastAsia="Times New Roman" w:cs="Times New Roman"/>
          <w:lang w:eastAsia="cs-CZ"/>
        </w:rPr>
        <w:t xml:space="preserve"> </w:t>
      </w:r>
      <w:r w:rsidR="00F50EFC"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14:paraId="14BC416B" w14:textId="77777777" w:rsidR="00F01FED" w:rsidRPr="00F01FED" w:rsidRDefault="00F01FED" w:rsidP="00F01FED">
      <w:pPr>
        <w:spacing w:after="0" w:line="240" w:lineRule="auto"/>
        <w:ind w:left="426"/>
        <w:jc w:val="both"/>
        <w:rPr>
          <w:rFonts w:eastAsia="Times New Roman" w:cs="Times New Roman"/>
          <w:lang w:eastAsia="cs-CZ"/>
        </w:rPr>
      </w:pPr>
    </w:p>
    <w:p w14:paraId="15265FF2" w14:textId="18ABCE4B" w:rsidR="00F01FED" w:rsidRPr="00F01FED" w:rsidRDefault="008F13B4" w:rsidP="00F01FED">
      <w:pPr>
        <w:spacing w:after="0" w:line="240" w:lineRule="auto"/>
        <w:ind w:left="426"/>
        <w:jc w:val="both"/>
        <w:rPr>
          <w:rFonts w:eastAsia="Times New Roman" w:cs="Times New Roman"/>
          <w:lang w:eastAsia="cs-CZ"/>
        </w:rPr>
      </w:pPr>
      <w:r w:rsidRPr="008F13B4">
        <w:rPr>
          <w:rFonts w:eastAsia="Times New Roman" w:cs="Times New Roman"/>
          <w:lang w:eastAsia="cs-CZ"/>
        </w:rPr>
        <w:t>Jeden ze společníků bude ve výše uvedené smlouvě či jiném dokumentu uveden jako</w:t>
      </w:r>
      <w:r w:rsidRPr="008F13B4">
        <w:rPr>
          <w:rFonts w:eastAsia="Times New Roman" w:cs="Times New Roman"/>
          <w:b/>
          <w:lang w:eastAsia="cs-CZ"/>
        </w:rPr>
        <w:t xml:space="preserve"> </w:t>
      </w:r>
      <w:r w:rsidR="00F01FED" w:rsidRPr="00F01FED">
        <w:rPr>
          <w:rFonts w:eastAsia="Times New Roman" w:cs="Times New Roman"/>
          <w:b/>
          <w:lang w:eastAsia="cs-CZ"/>
        </w:rPr>
        <w:t>vedoucí společník</w:t>
      </w:r>
      <w:r w:rsidR="00F01FED" w:rsidRPr="00F01FED">
        <w:rPr>
          <w:rFonts w:eastAsia="Times New Roman" w:cs="Times New Roman"/>
          <w:lang w:eastAsia="cs-CZ"/>
        </w:rPr>
        <w:t xml:space="preserve"> (Vedoucí zhotovitel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7C3B719F" w14:textId="77777777" w:rsidR="00F01FED" w:rsidRPr="00F01FED" w:rsidRDefault="00F01FED" w:rsidP="00F01FED">
      <w:pPr>
        <w:spacing w:after="0" w:line="240" w:lineRule="auto"/>
        <w:ind w:left="426"/>
        <w:jc w:val="both"/>
        <w:rPr>
          <w:rFonts w:eastAsia="Times New Roman" w:cs="Times New Roman"/>
          <w:lang w:eastAsia="cs-CZ"/>
        </w:rPr>
      </w:pPr>
    </w:p>
    <w:p w14:paraId="28511442" w14:textId="77777777" w:rsidR="00F01FED" w:rsidRPr="00F01FED" w:rsidRDefault="00F01FED" w:rsidP="009677F0">
      <w:pPr>
        <w:numPr>
          <w:ilvl w:val="0"/>
          <w:numId w:val="6"/>
        </w:numPr>
        <w:spacing w:after="0" w:line="240" w:lineRule="auto"/>
        <w:rPr>
          <w:rFonts w:eastAsia="Times New Roman" w:cs="Times New Roman"/>
          <w:b/>
          <w:u w:val="single"/>
          <w:lang w:eastAsia="cs-CZ"/>
        </w:rPr>
      </w:pPr>
      <w:r w:rsidRPr="00F01FED">
        <w:rPr>
          <w:rFonts w:eastAsia="Times New Roman" w:cs="Times New Roman"/>
          <w:b/>
          <w:u w:val="single"/>
          <w:lang w:eastAsia="cs-CZ"/>
        </w:rPr>
        <w:t>Posouzení splnění podmínek účasti a hodnocení nabídek:</w:t>
      </w:r>
    </w:p>
    <w:p w14:paraId="4982F7B3"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4065720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lastRenderedPageBreak/>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0ED56FBC"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F01FED" w:rsidDel="008A61CA">
        <w:rPr>
          <w:rFonts w:eastAsia="Times New Roman" w:cs="Times New Roman"/>
          <w:lang w:eastAsia="cs-CZ"/>
        </w:rPr>
        <w:t xml:space="preserve"> </w:t>
      </w:r>
      <w:r w:rsidRPr="00F01FED">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2D2C414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15D24E84" w14:textId="77777777" w:rsidR="00F01FED" w:rsidRPr="00F01FED" w:rsidRDefault="00F01FED" w:rsidP="00F01FED">
      <w:pPr>
        <w:spacing w:before="120" w:after="0" w:line="240" w:lineRule="auto"/>
        <w:ind w:left="426"/>
        <w:jc w:val="both"/>
        <w:rPr>
          <w:rFonts w:eastAsia="Times New Roman" w:cs="Times New Roman"/>
          <w:lang w:eastAsia="cs-CZ"/>
        </w:rPr>
      </w:pPr>
    </w:p>
    <w:p w14:paraId="401AD720" w14:textId="77777777" w:rsidR="00F01FED" w:rsidRPr="00F01FED" w:rsidRDefault="00F01FED" w:rsidP="009677F0">
      <w:pPr>
        <w:numPr>
          <w:ilvl w:val="0"/>
          <w:numId w:val="6"/>
        </w:numPr>
        <w:spacing w:after="0" w:line="240" w:lineRule="auto"/>
        <w:rPr>
          <w:rFonts w:eastAsia="Times New Roman" w:cs="Times New Roman"/>
          <w:b/>
          <w:lang w:eastAsia="cs-CZ"/>
        </w:rPr>
      </w:pPr>
      <w:r w:rsidRPr="00F01FED">
        <w:rPr>
          <w:rFonts w:eastAsia="Times New Roman" w:cs="Times New Roman"/>
          <w:b/>
          <w:u w:val="single"/>
          <w:lang w:eastAsia="cs-CZ"/>
        </w:rPr>
        <w:t>Vyloučení účastníka</w:t>
      </w:r>
    </w:p>
    <w:p w14:paraId="60BBB0CD"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14:paraId="1B7AA1E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4AA31229" w14:textId="77777777" w:rsidR="00F01FED" w:rsidRPr="00F01FED" w:rsidRDefault="00F01FED" w:rsidP="009677F0">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nesplňují zadávací podmínky nebo je účastník výběrového řízení ve stanovené lhůtě nedoložil,</w:t>
      </w:r>
    </w:p>
    <w:p w14:paraId="6CFC7B8B" w14:textId="77777777" w:rsidR="00F01FED" w:rsidRPr="00F01FED" w:rsidRDefault="00F01FED" w:rsidP="009677F0">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nebyly účastníkem výběrového řízení objasněny nebo doplněny na základě žádosti, nebo</w:t>
      </w:r>
    </w:p>
    <w:p w14:paraId="2D1C7CBB" w14:textId="77777777" w:rsidR="00F01FED" w:rsidRPr="00F01FED" w:rsidRDefault="00F01FED" w:rsidP="009677F0">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neodpovídají skutečnosti a měly nebo mohou mít vliv na posouzení podmínek účasti nebo na naplnění kritérií hodnocení.</w:t>
      </w:r>
    </w:p>
    <w:p w14:paraId="38E9E7E1"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pro nezpůsobilost, pokud prokáže, že </w:t>
      </w:r>
    </w:p>
    <w:p w14:paraId="00716355" w14:textId="77777777" w:rsidR="00F01FED" w:rsidRPr="00F01FED" w:rsidRDefault="00F01FED" w:rsidP="009677F0">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18FC5706" w14:textId="77777777" w:rsidR="00F01FED" w:rsidRPr="00F01FED" w:rsidRDefault="00F01FED" w:rsidP="009677F0">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ke střetu zájmů a jiné opatření k nápravě, kromě zrušení výběrového řízení, není možné, </w:t>
      </w:r>
    </w:p>
    <w:p w14:paraId="23A33BED" w14:textId="77777777" w:rsidR="00F01FED" w:rsidRPr="00F01FED" w:rsidRDefault="00F01FED" w:rsidP="009677F0">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483EC1A9" w14:textId="77777777" w:rsidR="00F01FED" w:rsidRPr="00F01FED" w:rsidRDefault="00F01FED" w:rsidP="009677F0">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2A984853" w14:textId="77777777" w:rsidR="00F01FED" w:rsidRPr="00F01FED" w:rsidRDefault="00F01FED" w:rsidP="009677F0">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F1B64BB" w14:textId="77777777" w:rsidR="00F01FED" w:rsidRPr="00F01FED" w:rsidRDefault="00F01FED" w:rsidP="009677F0">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48F425D6" w14:textId="77777777" w:rsidR="00F01FED" w:rsidRPr="00F01FED" w:rsidRDefault="00F01FED" w:rsidP="00F01FED">
      <w:pPr>
        <w:tabs>
          <w:tab w:val="left" w:pos="1843"/>
        </w:tabs>
        <w:spacing w:after="0" w:line="240" w:lineRule="auto"/>
        <w:ind w:left="1134" w:firstLine="567"/>
        <w:jc w:val="both"/>
        <w:rPr>
          <w:rFonts w:eastAsia="Times New Roman" w:cs="Times New Roman"/>
          <w:lang w:eastAsia="cs-CZ"/>
        </w:rPr>
      </w:pPr>
    </w:p>
    <w:p w14:paraId="595C5CA8"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14:paraId="475B71AC"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lastRenderedPageBreak/>
        <w:t>Vybraného účastníka zadavatel vyloučí z účasti ve výběrovém řízení, pokud zjistí, že jsou naplněny důvody vyloučení podle čl. 16, odst. 2 této Výzvy nebo může prokázat naplnění důvodů podle čl. 16., odst. 3 písm. a) až c) této Výzvy.</w:t>
      </w:r>
    </w:p>
    <w:p w14:paraId="1A24A8C1" w14:textId="77777777" w:rsidR="00F01FED" w:rsidRPr="00F01FED" w:rsidRDefault="00F01FED" w:rsidP="00F01FED">
      <w:pPr>
        <w:spacing w:before="120" w:after="0" w:line="240" w:lineRule="auto"/>
        <w:ind w:left="426"/>
        <w:jc w:val="both"/>
        <w:rPr>
          <w:rFonts w:eastAsia="Times New Roman" w:cs="Times New Roman"/>
          <w:lang w:eastAsia="cs-CZ"/>
        </w:rPr>
      </w:pPr>
    </w:p>
    <w:p w14:paraId="0B6AC2B7" w14:textId="77777777" w:rsidR="00F01FED" w:rsidRPr="00F01FED" w:rsidRDefault="00F01FED" w:rsidP="009677F0">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 xml:space="preserve">Zrušení výběrového řízení </w:t>
      </w:r>
    </w:p>
    <w:p w14:paraId="19BCAEB7" w14:textId="77777777" w:rsidR="00F01FED" w:rsidRPr="00F01FED" w:rsidRDefault="00F01FED" w:rsidP="009677F0">
      <w:pPr>
        <w:numPr>
          <w:ilvl w:val="1"/>
          <w:numId w:val="6"/>
        </w:numPr>
        <w:suppressAutoHyphens/>
        <w:spacing w:before="120" w:after="0" w:line="240" w:lineRule="auto"/>
        <w:ind w:left="567" w:hanging="284"/>
        <w:jc w:val="both"/>
        <w:rPr>
          <w:rFonts w:eastAsia="Times New Roman" w:cs="Times New Roman"/>
          <w:spacing w:val="-3"/>
          <w:lang w:eastAsia="cs-CZ"/>
        </w:rPr>
      </w:pPr>
      <w:r w:rsidRPr="00F01FED">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768759D9" w14:textId="77777777" w:rsidR="00F01FED" w:rsidRPr="00F01FED" w:rsidRDefault="00F01FED" w:rsidP="009677F0">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418EE2F3" w14:textId="441259CB" w:rsidR="00F01FED" w:rsidRPr="00B038D1" w:rsidRDefault="00F01FED" w:rsidP="009677F0">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spacing w:val="-3"/>
          <w:lang w:eastAsia="cs-CZ"/>
        </w:rPr>
        <w:t>Pokud</w:t>
      </w:r>
      <w:r w:rsidRPr="00F01FED">
        <w:rPr>
          <w:rFonts w:eastAsia="Times New Roman" w:cs="Times New Roman"/>
          <w:lang w:eastAsia="cs-CZ"/>
        </w:rPr>
        <w:t xml:space="preserve"> bude nabídka vybraného dodavatele obsahovat nabídkovou cenu, </w:t>
      </w:r>
      <w:r w:rsidRPr="00B038D1">
        <w:rPr>
          <w:rFonts w:eastAsia="Times New Roman" w:cs="Times New Roman"/>
          <w:lang w:eastAsia="cs-CZ"/>
        </w:rPr>
        <w:t>která překročí režim veřejné zakázky</w:t>
      </w:r>
      <w:r w:rsidR="00B038D1" w:rsidRPr="00B038D1">
        <w:rPr>
          <w:rFonts w:eastAsia="Times New Roman" w:cs="Times New Roman"/>
          <w:lang w:eastAsia="cs-CZ"/>
        </w:rPr>
        <w:t>,</w:t>
      </w:r>
      <w:r w:rsidRPr="00B038D1">
        <w:rPr>
          <w:rFonts w:eastAsia="Times New Roman" w:cs="Times New Roman"/>
          <w:lang w:eastAsia="cs-CZ"/>
        </w:rPr>
        <w:t xml:space="preserve"> bude</w:t>
      </w:r>
      <w:r w:rsidRPr="00B038D1">
        <w:rPr>
          <w:rFonts w:eastAsia="Times New Roman" w:cs="Calibri"/>
          <w:lang w:eastAsia="cs-CZ"/>
        </w:rPr>
        <w:t xml:space="preserve"> </w:t>
      </w:r>
      <w:r w:rsidRPr="00B038D1">
        <w:rPr>
          <w:rFonts w:eastAsia="Times New Roman" w:cs="Times New Roman"/>
          <w:lang w:eastAsia="cs-CZ"/>
        </w:rPr>
        <w:t>výběrové řízení zrušeno.</w:t>
      </w:r>
    </w:p>
    <w:p w14:paraId="21A56DB4" w14:textId="77777777" w:rsidR="00F01FED" w:rsidRPr="00F01FED" w:rsidRDefault="00F01FED" w:rsidP="00F01FED">
      <w:pPr>
        <w:spacing w:before="120" w:after="0" w:line="240" w:lineRule="auto"/>
        <w:ind w:left="426"/>
        <w:jc w:val="both"/>
        <w:rPr>
          <w:rFonts w:eastAsia="Times New Roman" w:cs="Times New Roman"/>
          <w:lang w:eastAsia="cs-CZ"/>
        </w:rPr>
      </w:pPr>
    </w:p>
    <w:p w14:paraId="626E5BAB" w14:textId="77777777" w:rsidR="00F01FED" w:rsidRPr="00F01FED" w:rsidRDefault="00F01FED" w:rsidP="009677F0">
      <w:pPr>
        <w:numPr>
          <w:ilvl w:val="0"/>
          <w:numId w:val="6"/>
        </w:numPr>
        <w:spacing w:after="120" w:line="240" w:lineRule="auto"/>
        <w:rPr>
          <w:rFonts w:eastAsia="Times New Roman" w:cs="Times New Roman"/>
          <w:lang w:eastAsia="cs-CZ"/>
        </w:rPr>
      </w:pPr>
      <w:r w:rsidRPr="00F01FED">
        <w:rPr>
          <w:rFonts w:eastAsia="Times New Roman" w:cs="Times New Roman"/>
          <w:b/>
          <w:u w:val="single"/>
          <w:lang w:eastAsia="cs-CZ"/>
        </w:rPr>
        <w:t>Uzavření smlouvy</w:t>
      </w:r>
      <w:r w:rsidRPr="00F01FED">
        <w:rPr>
          <w:rFonts w:eastAsia="Times New Roman" w:cs="Times New Roman"/>
          <w:lang w:eastAsia="cs-CZ"/>
        </w:rPr>
        <w:t>:</w:t>
      </w:r>
    </w:p>
    <w:p w14:paraId="3EBFA1B0" w14:textId="6DD05E6D" w:rsidR="00F01FED" w:rsidRPr="00F01FED" w:rsidRDefault="00F01FED" w:rsidP="00790FC9">
      <w:pPr>
        <w:suppressAutoHyphens/>
        <w:spacing w:after="0" w:line="240" w:lineRule="auto"/>
        <w:ind w:left="425"/>
        <w:jc w:val="both"/>
        <w:rPr>
          <w:rFonts w:eastAsia="Times New Roman" w:cs="Times New Roman"/>
          <w:lang w:eastAsia="cs-CZ"/>
        </w:rPr>
      </w:pPr>
      <w:r w:rsidRPr="00F01FED">
        <w:rPr>
          <w:rFonts w:eastAsia="Times New Roman" w:cs="Times New Roman"/>
          <w:lang w:eastAsia="cs-CZ"/>
        </w:rPr>
        <w:t xml:space="preserve">Smlouva bude uzavřena písemně v souladu s nabídkou vybraného dodavatele a zadávacími podmínkami v podobě uvedené v závazném vzoru smlouvy o dílo včetně příloh. </w:t>
      </w:r>
    </w:p>
    <w:p w14:paraId="245DE700" w14:textId="77777777" w:rsidR="00790FC9" w:rsidRDefault="00790FC9" w:rsidP="00790FC9">
      <w:pPr>
        <w:suppressAutoHyphens/>
        <w:spacing w:after="0" w:line="240" w:lineRule="auto"/>
        <w:ind w:left="425"/>
        <w:jc w:val="both"/>
        <w:rPr>
          <w:rFonts w:eastAsia="Times New Roman" w:cs="Times New Roman"/>
          <w:lang w:eastAsia="cs-CZ"/>
        </w:rPr>
      </w:pPr>
    </w:p>
    <w:p w14:paraId="58AAAC5C" w14:textId="5C8639A2" w:rsidR="00F01FED" w:rsidRPr="00F01FED" w:rsidRDefault="00F01FED" w:rsidP="00790FC9">
      <w:pPr>
        <w:suppressAutoHyphens/>
        <w:spacing w:after="0" w:line="240" w:lineRule="auto"/>
        <w:ind w:left="425"/>
        <w:jc w:val="both"/>
        <w:rPr>
          <w:rFonts w:eastAsia="Times New Roman" w:cs="Times New Roman"/>
          <w:lang w:eastAsia="cs-CZ"/>
        </w:rPr>
      </w:pPr>
      <w:r w:rsidRPr="00F01FED">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402C6849" w14:textId="77777777" w:rsidR="00790FC9" w:rsidRDefault="00790FC9" w:rsidP="00790FC9">
      <w:pPr>
        <w:spacing w:after="0" w:line="240" w:lineRule="auto"/>
        <w:ind w:left="425"/>
        <w:jc w:val="both"/>
        <w:rPr>
          <w:rFonts w:eastAsia="Times New Roman" w:cs="Times New Roman"/>
          <w:lang w:eastAsia="cs-CZ"/>
        </w:rPr>
      </w:pPr>
    </w:p>
    <w:p w14:paraId="445CFB3D" w14:textId="584DEA90" w:rsidR="00F01FED" w:rsidRPr="00F01FED" w:rsidRDefault="00F01FED" w:rsidP="00790FC9">
      <w:pPr>
        <w:spacing w:after="0" w:line="240" w:lineRule="auto"/>
        <w:ind w:left="425"/>
        <w:jc w:val="both"/>
        <w:rPr>
          <w:rFonts w:eastAsia="Times New Roman" w:cs="Times New Roman"/>
          <w:b/>
          <w:lang w:eastAsia="cs-CZ"/>
        </w:rPr>
      </w:pPr>
      <w:r w:rsidRPr="00F01FED">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623B761F" w14:textId="77777777" w:rsidR="00790FC9" w:rsidRDefault="00790FC9" w:rsidP="00790FC9">
      <w:pPr>
        <w:suppressAutoHyphens/>
        <w:spacing w:after="0" w:line="240" w:lineRule="auto"/>
        <w:ind w:left="425"/>
        <w:jc w:val="both"/>
        <w:rPr>
          <w:rFonts w:eastAsia="Times New Roman" w:cs="Times New Roman"/>
          <w:lang w:eastAsia="cs-CZ"/>
        </w:rPr>
      </w:pPr>
    </w:p>
    <w:p w14:paraId="3E1F3C49" w14:textId="5E724E87" w:rsidR="00F01FED" w:rsidRPr="00F01FED" w:rsidRDefault="00F01FED" w:rsidP="00790FC9">
      <w:pPr>
        <w:suppressAutoHyphens/>
        <w:spacing w:after="0" w:line="240" w:lineRule="auto"/>
        <w:ind w:left="425"/>
        <w:jc w:val="both"/>
        <w:rPr>
          <w:rFonts w:eastAsia="Times New Roman" w:cs="Times New Roman"/>
          <w:lang w:eastAsia="cs-CZ"/>
        </w:rPr>
      </w:pPr>
      <w:r w:rsidRPr="00F01FED">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13A44392" w14:textId="77777777" w:rsidR="00F01FED" w:rsidRPr="00F01FED" w:rsidRDefault="00F01FED" w:rsidP="00F01FED">
      <w:pPr>
        <w:suppressAutoHyphens/>
        <w:spacing w:after="0" w:line="240" w:lineRule="auto"/>
        <w:ind w:left="284"/>
        <w:jc w:val="both"/>
        <w:rPr>
          <w:rFonts w:eastAsia="Times New Roman" w:cs="Times New Roman"/>
          <w:lang w:eastAsia="cs-CZ"/>
        </w:rPr>
      </w:pPr>
    </w:p>
    <w:p w14:paraId="1FC105F7" w14:textId="77777777" w:rsidR="00F01FED" w:rsidRPr="00F01FED" w:rsidRDefault="00F01FED" w:rsidP="009677F0">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Další ustanovení:</w:t>
      </w:r>
    </w:p>
    <w:p w14:paraId="4B0EAAF9" w14:textId="77777777" w:rsidR="00F01FED" w:rsidRPr="00F01FED" w:rsidRDefault="00F01FED" w:rsidP="009677F0">
      <w:pPr>
        <w:numPr>
          <w:ilvl w:val="1"/>
          <w:numId w:val="6"/>
        </w:numPr>
        <w:suppressAutoHyphens/>
        <w:spacing w:after="0" w:line="240" w:lineRule="auto"/>
        <w:ind w:left="567" w:hanging="283"/>
        <w:jc w:val="both"/>
        <w:rPr>
          <w:rFonts w:eastAsia="Times New Roman" w:cs="Times New Roman"/>
          <w:lang w:eastAsia="cs-CZ"/>
        </w:rPr>
      </w:pPr>
      <w:r w:rsidRPr="00F01FED">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0CC1EEEC" w14:textId="77777777" w:rsidR="00F01FED" w:rsidRPr="00F01FED" w:rsidRDefault="00F01FED" w:rsidP="009677F0">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 xml:space="preserve">Zadavatel podmiňuje uzavření smlouvy s vybraným dodavatelem právem kontroly ze strany Státního fondu dopravní infrastruktury (efektivní využívání prostředků Fondu) po celou dobu realizace zakázky. Pokud podmínka nebude dodavatelem akceptována, bude </w:t>
      </w:r>
      <w:r w:rsidRPr="00F01FED">
        <w:rPr>
          <w:rFonts w:eastAsia="Times New Roman" w:cs="Times New Roman"/>
          <w:lang w:eastAsia="cs-CZ"/>
        </w:rPr>
        <w:lastRenderedPageBreak/>
        <w:t>příslušná nabídka vyřazena z dalšího posuzování a dodavatel bude vyloučen z další účasti ve výběrovém řízení.</w:t>
      </w:r>
    </w:p>
    <w:p w14:paraId="06F78CC2" w14:textId="77777777" w:rsidR="00F01FED" w:rsidRPr="00F01FED" w:rsidRDefault="00F01FED" w:rsidP="009677F0">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61DFAAB8" w14:textId="77777777" w:rsidR="00F01FED" w:rsidRPr="00F01FED" w:rsidRDefault="00F01FED" w:rsidP="009677F0">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5CA5302E" w14:textId="797EB03C" w:rsidR="005E0F20" w:rsidRDefault="00F01FED" w:rsidP="009677F0">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 xml:space="preserve">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w:t>
      </w:r>
      <w:bookmarkStart w:id="1" w:name="_GoBack"/>
      <w:bookmarkEnd w:id="1"/>
      <w:r w:rsidRPr="00F01FED">
        <w:rPr>
          <w:rFonts w:eastAsia="Times New Roman" w:cs="Times New Roman"/>
          <w:lang w:eastAsia="cs-CZ"/>
        </w:rPr>
        <w:t>vnitřními předpisy zadavatele, které agendu ochrany osobních údajů upravují.</w:t>
      </w:r>
    </w:p>
    <w:p w14:paraId="0C3BF8DE" w14:textId="77777777" w:rsidR="00B038D1" w:rsidRDefault="00B038D1" w:rsidP="00B038D1">
      <w:pPr>
        <w:suppressAutoHyphens/>
        <w:spacing w:before="120" w:after="0" w:line="240" w:lineRule="auto"/>
        <w:ind w:left="567"/>
        <w:jc w:val="both"/>
        <w:rPr>
          <w:rFonts w:eastAsia="Times New Roman" w:cs="Times New Roman"/>
          <w:lang w:eastAsia="cs-CZ"/>
        </w:rPr>
      </w:pPr>
    </w:p>
    <w:p w14:paraId="48363EA9" w14:textId="66F6570F" w:rsidR="00F36973" w:rsidRDefault="00F36973" w:rsidP="009677F0">
      <w:pPr>
        <w:numPr>
          <w:ilvl w:val="0"/>
          <w:numId w:val="6"/>
        </w:numPr>
        <w:spacing w:after="120" w:line="240" w:lineRule="auto"/>
        <w:rPr>
          <w:b/>
          <w:bCs/>
          <w:u w:val="single"/>
          <w:lang w:eastAsia="cs-CZ"/>
        </w:rPr>
      </w:pPr>
      <w:r w:rsidRPr="00F36973">
        <w:rPr>
          <w:rFonts w:eastAsia="Times New Roman" w:cs="Times New Roman"/>
          <w:b/>
          <w:u w:val="single"/>
          <w:lang w:eastAsia="cs-CZ"/>
        </w:rPr>
        <w:t>Sociálně</w:t>
      </w:r>
      <w:r>
        <w:rPr>
          <w:b/>
          <w:bCs/>
          <w:u w:val="single"/>
          <w:lang w:eastAsia="cs-CZ"/>
        </w:rPr>
        <w:t xml:space="preserve"> a enviromentálně odpovědné zadávání:</w:t>
      </w:r>
    </w:p>
    <w:p w14:paraId="640EAD16" w14:textId="77777777" w:rsidR="00F36973" w:rsidRDefault="00F36973" w:rsidP="009677F0">
      <w:pPr>
        <w:pStyle w:val="Text1-1"/>
        <w:numPr>
          <w:ilvl w:val="0"/>
          <w:numId w:val="24"/>
        </w:numPr>
        <w:tabs>
          <w:tab w:val="left" w:pos="708"/>
        </w:tabs>
        <w:spacing w:after="0" w:line="240" w:lineRule="auto"/>
        <w:ind w:left="567"/>
        <w:rPr>
          <w:sz w:val="22"/>
          <w:szCs w:val="22"/>
        </w:rPr>
      </w:pPr>
      <w: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22132113" w14:textId="77777777" w:rsidR="00F36973" w:rsidRDefault="00F36973" w:rsidP="00F36973">
      <w:pPr>
        <w:pStyle w:val="Text1-1"/>
        <w:numPr>
          <w:ilvl w:val="0"/>
          <w:numId w:val="0"/>
        </w:numPr>
        <w:tabs>
          <w:tab w:val="left" w:pos="708"/>
        </w:tabs>
        <w:spacing w:after="0" w:line="240" w:lineRule="auto"/>
        <w:ind w:left="567" w:hanging="709"/>
        <w:rPr>
          <w:sz w:val="20"/>
          <w:szCs w:val="20"/>
          <w:lang w:eastAsia="cs-CZ"/>
        </w:rPr>
      </w:pPr>
    </w:p>
    <w:p w14:paraId="52E8A7F3" w14:textId="77777777" w:rsidR="00F36973" w:rsidRDefault="00F36973" w:rsidP="009677F0">
      <w:pPr>
        <w:pStyle w:val="Text1-1"/>
        <w:numPr>
          <w:ilvl w:val="0"/>
          <w:numId w:val="24"/>
        </w:numPr>
        <w:tabs>
          <w:tab w:val="left" w:pos="708"/>
        </w:tabs>
        <w:spacing w:after="0" w:line="240" w:lineRule="auto"/>
        <w:ind w:left="567"/>
      </w:pPr>
      <w:r>
        <w:t>Zadavatel aplikuje ve výběrovém řízení níže uvedené prvky odpovědného zadávání:</w:t>
      </w:r>
    </w:p>
    <w:p w14:paraId="427FEB25" w14:textId="77777777" w:rsidR="00F36973" w:rsidRDefault="00F36973" w:rsidP="00F36973">
      <w:pPr>
        <w:pStyle w:val="Odrka1-1"/>
        <w:spacing w:after="0" w:line="240" w:lineRule="auto"/>
        <w:ind w:left="567" w:firstLine="0"/>
      </w:pPr>
      <w:r>
        <w:t>rovnocenné platební podmínky v rámci dodavatelského řetězce,</w:t>
      </w:r>
    </w:p>
    <w:p w14:paraId="406CCA6D" w14:textId="77777777" w:rsidR="00F36973" w:rsidRDefault="00F36973" w:rsidP="00F36973">
      <w:pPr>
        <w:pStyle w:val="Odrka1-1"/>
        <w:spacing w:after="0" w:line="240" w:lineRule="auto"/>
        <w:ind w:left="567" w:firstLine="0"/>
      </w:pPr>
      <w:r>
        <w:t>porady vedené primárně distančním způsobem,</w:t>
      </w:r>
    </w:p>
    <w:p w14:paraId="289E853A" w14:textId="77777777" w:rsidR="00F36973" w:rsidRDefault="00F36973" w:rsidP="00F36973">
      <w:pPr>
        <w:pStyle w:val="Odrka1-1"/>
        <w:spacing w:after="0" w:line="240" w:lineRule="auto"/>
        <w:ind w:left="567" w:firstLine="0"/>
      </w:pPr>
      <w:r>
        <w:t>studentské exkurze.</w:t>
      </w:r>
    </w:p>
    <w:p w14:paraId="6469BC70" w14:textId="77777777" w:rsidR="00F36973" w:rsidRDefault="00F36973" w:rsidP="00F36973">
      <w:pPr>
        <w:pStyle w:val="Odrka1-1"/>
        <w:numPr>
          <w:ilvl w:val="0"/>
          <w:numId w:val="0"/>
        </w:numPr>
        <w:tabs>
          <w:tab w:val="left" w:pos="708"/>
        </w:tabs>
        <w:spacing w:after="0" w:line="240" w:lineRule="auto"/>
        <w:ind w:left="567"/>
      </w:pPr>
    </w:p>
    <w:p w14:paraId="089E81BE" w14:textId="5F00F676" w:rsidR="00F36973" w:rsidRPr="004609D5" w:rsidRDefault="00F36973" w:rsidP="009677F0">
      <w:pPr>
        <w:pStyle w:val="Text1-1"/>
        <w:numPr>
          <w:ilvl w:val="0"/>
          <w:numId w:val="24"/>
        </w:numPr>
        <w:tabs>
          <w:tab w:val="left" w:pos="708"/>
        </w:tabs>
        <w:spacing w:after="0" w:line="240" w:lineRule="auto"/>
        <w:ind w:left="567"/>
      </w:pPr>
      <w:r>
        <w:t>Výše uvedené prvky odpovědného zadávání a povinnosti dodavatele s nimi spo</w:t>
      </w:r>
      <w:r w:rsidR="004609D5">
        <w:t xml:space="preserve">jené zadavatel stanovil v </w:t>
      </w:r>
      <w:r>
        <w:t xml:space="preserve">ustanovení </w:t>
      </w:r>
      <w:r w:rsidRPr="00B038D1">
        <w:t xml:space="preserve">článku 4.5 závazného vzoru smlouvy, který je </w:t>
      </w:r>
      <w:r>
        <w:t>součástí zadávací dokumentace.</w:t>
      </w:r>
    </w:p>
    <w:p w14:paraId="43E3F9FD" w14:textId="77777777"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1BFA3FF2" w14:textId="77777777" w:rsidR="00C94497" w:rsidRDefault="00C94497" w:rsidP="00C94497">
      <w:pPr>
        <w:autoSpaceDE w:val="0"/>
        <w:autoSpaceDN w:val="0"/>
        <w:adjustRightInd w:val="0"/>
        <w:spacing w:after="0" w:line="320" w:lineRule="atLeast"/>
        <w:jc w:val="both"/>
        <w:rPr>
          <w:rFonts w:eastAsia="Times New Roman" w:cs="Times New Roman"/>
          <w:b/>
          <w:lang w:eastAsia="cs-CZ"/>
        </w:rPr>
      </w:pPr>
    </w:p>
    <w:p w14:paraId="6A73E301" w14:textId="77777777"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14:paraId="7AD89120"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61446AD0" w14:textId="77777777" w:rsidR="00C94497" w:rsidRDefault="00C94497" w:rsidP="00C94497">
      <w:pPr>
        <w:spacing w:after="0" w:line="240" w:lineRule="auto"/>
        <w:rPr>
          <w:rFonts w:eastAsia="Times New Roman" w:cs="Times New Roman"/>
          <w:b/>
          <w:bCs/>
          <w:lang w:eastAsia="cs-CZ"/>
        </w:rPr>
      </w:pPr>
    </w:p>
    <w:p w14:paraId="18C2A6E0" w14:textId="77777777" w:rsidR="00C94497" w:rsidRDefault="00C94497" w:rsidP="00C94497">
      <w:pPr>
        <w:spacing w:after="0" w:line="240" w:lineRule="auto"/>
        <w:rPr>
          <w:rFonts w:eastAsia="Times New Roman" w:cs="Times New Roman"/>
          <w:b/>
          <w:bCs/>
          <w:lang w:eastAsia="cs-CZ"/>
        </w:rPr>
      </w:pPr>
    </w:p>
    <w:p w14:paraId="7E8895C5" w14:textId="77777777" w:rsidR="00C94497" w:rsidRDefault="00C94497" w:rsidP="00C94497">
      <w:pPr>
        <w:spacing w:after="0" w:line="240" w:lineRule="auto"/>
        <w:rPr>
          <w:rFonts w:eastAsia="Times New Roman" w:cs="Times New Roman"/>
          <w:b/>
          <w:bCs/>
          <w:lang w:eastAsia="cs-CZ"/>
        </w:rPr>
      </w:pPr>
    </w:p>
    <w:p w14:paraId="58E6A1D2"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22DAEDDA"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43E381A3" w14:textId="77777777"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09F121F6"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02B08262"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48869CED" w14:textId="77777777" w:rsidR="001A6F12" w:rsidRPr="001A6F12" w:rsidRDefault="001A6F12" w:rsidP="001A6F12">
      <w:pPr>
        <w:spacing w:before="60" w:after="0" w:line="240" w:lineRule="exact"/>
        <w:rPr>
          <w:rFonts w:eastAsia="Times New Roman" w:cs="Calibri"/>
          <w:lang w:eastAsia="cs-CZ"/>
        </w:rPr>
      </w:pPr>
    </w:p>
    <w:p w14:paraId="6F3F1A32" w14:textId="77777777" w:rsidR="001A6F12" w:rsidRPr="001A6F12" w:rsidRDefault="001A6F12" w:rsidP="009677F0">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14:paraId="62DCE8CC" w14:textId="77777777" w:rsidR="001A6F12" w:rsidRPr="001A6F12" w:rsidRDefault="001A6F12" w:rsidP="009677F0">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14:paraId="4FDBC508" w14:textId="77777777" w:rsidR="001A6F12" w:rsidRPr="001A6F12" w:rsidRDefault="001A6F12" w:rsidP="009677F0">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14:paraId="3D22A577" w14:textId="77777777" w:rsidR="001A6F12" w:rsidRPr="001A6F12" w:rsidRDefault="001A6F12" w:rsidP="009677F0">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14:paraId="75328CBC" w14:textId="77777777" w:rsidR="001A6F12" w:rsidRPr="001A6F12" w:rsidRDefault="001A6F12" w:rsidP="009677F0">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14:paraId="2F4E0594" w14:textId="77777777" w:rsidR="001A6F12" w:rsidRPr="001A6F12" w:rsidRDefault="001A6F12" w:rsidP="009677F0">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14:paraId="5F38CD37" w14:textId="77777777" w:rsidR="001A6F12" w:rsidRPr="001A6F12" w:rsidRDefault="001A6F12" w:rsidP="009677F0">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14:paraId="78DA2ABA" w14:textId="77777777" w:rsidR="00991C88" w:rsidRPr="00991C88" w:rsidRDefault="001A6F12" w:rsidP="009677F0">
      <w:pPr>
        <w:numPr>
          <w:ilvl w:val="3"/>
          <w:numId w:val="8"/>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p>
    <w:p w14:paraId="212597A4" w14:textId="60214ED5" w:rsidR="001A6F12" w:rsidRPr="001A6F12" w:rsidRDefault="001A6F12" w:rsidP="00991C88">
      <w:pPr>
        <w:spacing w:before="60" w:after="0" w:line="240" w:lineRule="exact"/>
        <w:ind w:left="720"/>
        <w:jc w:val="both"/>
        <w:rPr>
          <w:rFonts w:eastAsia="Times New Roman" w:cs="Calibri"/>
          <w:bCs/>
          <w:lang w:eastAsia="cs-CZ"/>
        </w:rPr>
      </w:pPr>
      <w:r w:rsidRPr="001A6F12">
        <w:rPr>
          <w:rFonts w:eastAsia="Times New Roman" w:cs="Calibri"/>
          <w:b/>
          <w:bCs/>
          <w:lang w:eastAsia="cs-CZ"/>
        </w:rPr>
        <w:t xml:space="preserve"> </w:t>
      </w:r>
    </w:p>
    <w:p w14:paraId="71F3EFCE" w14:textId="1818A9B6" w:rsidR="00C97609" w:rsidRPr="00C00E66" w:rsidRDefault="001A6F12" w:rsidP="00F50EFC">
      <w:pPr>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r w:rsidR="00C00E66" w:rsidRPr="00881337">
        <w:rPr>
          <w:rFonts w:eastAsia="Times New Roman" w:cs="Times New Roman"/>
          <w:b/>
          <w:lang w:eastAsia="cs-CZ"/>
        </w:rPr>
        <w:t>„</w:t>
      </w:r>
      <w:r w:rsidR="00C00E66" w:rsidRPr="00881337">
        <w:rPr>
          <w:rFonts w:ascii="Verdana" w:hAnsi="Verdana"/>
          <w:b/>
        </w:rPr>
        <w:t>Modernizace trati Hradec Králové - Pardubice - Chrudim, 3. stavba, zdvoukolejnění Pardubice-Rosice nad Labem – Stéblová</w:t>
      </w:r>
      <w:r w:rsidR="00C00E66" w:rsidRPr="00881337">
        <w:rPr>
          <w:rFonts w:eastAsia="Times New Roman" w:cs="Times New Roman"/>
          <w:b/>
          <w:lang w:eastAsia="cs-CZ"/>
        </w:rPr>
        <w:t>“</w:t>
      </w:r>
      <w:r w:rsidR="00C00E66">
        <w:rPr>
          <w:rFonts w:eastAsia="Times New Roman" w:cs="Times New Roman"/>
          <w:b/>
          <w:lang w:eastAsia="cs-CZ"/>
        </w:rPr>
        <w:t xml:space="preserve"> </w:t>
      </w:r>
      <w:r w:rsidRPr="001A6F12">
        <w:rPr>
          <w:rFonts w:eastAsia="Times New Roman" w:cs="Arial"/>
          <w:lang w:eastAsia="cs-CZ"/>
        </w:rPr>
        <w:t xml:space="preserve">a podáním této nabídky akceptujeme vzorovou Smlouvu o dílo a všechny obchodní, technické a další smluvní podmínky uvedené v zadávací dokumentaci této veřejné zakázky a nabízíme provedení a dokončení předmětu plnění veřejné zakázky v souladu se </w:t>
      </w:r>
      <w:r w:rsidRPr="00F50EFC">
        <w:rPr>
          <w:rFonts w:ascii="Verdana" w:hAnsi="Verdana"/>
        </w:rPr>
        <w:t>zadávací dokumentací, zadávacími podmínkami a touto nabídkou.</w:t>
      </w:r>
    </w:p>
    <w:p w14:paraId="68805829" w14:textId="77777777" w:rsidR="00C00E66" w:rsidRDefault="00C97609" w:rsidP="00C97609">
      <w:pPr>
        <w:jc w:val="both"/>
        <w:rPr>
          <w:rFonts w:ascii="Verdana" w:hAnsi="Verdana"/>
        </w:rPr>
      </w:pPr>
      <w:r w:rsidRPr="00C97609">
        <w:rPr>
          <w:rFonts w:ascii="Verdana" w:hAnsi="Verdana"/>
        </w:rPr>
        <w:t xml:space="preserve">Čestně prohlašujeme, že v souvislosti se zadávanou veřejnou zakázkou s názvem </w:t>
      </w:r>
      <w:r w:rsidR="00C00E66" w:rsidRPr="00881337">
        <w:rPr>
          <w:rFonts w:eastAsia="Times New Roman" w:cs="Times New Roman"/>
          <w:b/>
          <w:lang w:eastAsia="cs-CZ"/>
        </w:rPr>
        <w:t>„</w:t>
      </w:r>
      <w:r w:rsidR="00C00E66" w:rsidRPr="00881337">
        <w:rPr>
          <w:rFonts w:ascii="Verdana" w:hAnsi="Verdana"/>
          <w:b/>
        </w:rPr>
        <w:t>Modernizace trati Hradec Králové - Pardubice - Chrudim, 3. stavba, zdvoukolejnění Pardubice-Rosice nad Labem – Stéblová</w:t>
      </w:r>
      <w:r w:rsidR="00C00E66" w:rsidRPr="00881337">
        <w:rPr>
          <w:rFonts w:eastAsia="Times New Roman" w:cs="Times New Roman"/>
          <w:b/>
          <w:lang w:eastAsia="cs-CZ"/>
        </w:rPr>
        <w:t>“</w:t>
      </w:r>
      <w:r w:rsidR="00C00E66">
        <w:rPr>
          <w:rFonts w:eastAsia="Times New Roman" w:cs="Times New Roman"/>
          <w:b/>
          <w:lang w:eastAsia="cs-CZ"/>
        </w:rPr>
        <w:t xml:space="preserve"> </w:t>
      </w:r>
      <w:r w:rsidRPr="00C97609">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14:paraId="5BB096CC" w14:textId="549EBB32" w:rsidR="00C97609" w:rsidRPr="009618D3" w:rsidRDefault="00C97609" w:rsidP="00C97609">
      <w:pPr>
        <w:jc w:val="both"/>
        <w:rPr>
          <w:rFonts w:ascii="Verdana" w:hAnsi="Verdana"/>
        </w:rPr>
      </w:pPr>
      <w:r w:rsidRPr="00C97609">
        <w:rPr>
          <w:rFonts w:ascii="Verdana" w:hAnsi="Verdana"/>
        </w:rPr>
        <w:t>Jsme si vědomi všech právních důsledků, které pro nás mohou vyplývat z nepravdivosti zde uvedených údajů a skutečností.</w:t>
      </w:r>
    </w:p>
    <w:p w14:paraId="78075294" w14:textId="77777777" w:rsidR="00F50EFC" w:rsidRPr="00B86EBD" w:rsidRDefault="00F50EFC" w:rsidP="00F50EFC">
      <w:pPr>
        <w:spacing w:before="240" w:after="0" w:line="240" w:lineRule="exact"/>
        <w:jc w:val="both"/>
        <w:rPr>
          <w:rFonts w:eastAsia="Times New Roman" w:cs="Arial"/>
          <w:lang w:eastAsia="cs-CZ"/>
        </w:rPr>
      </w:pPr>
      <w:r w:rsidRPr="00B86EBD">
        <w:rPr>
          <w:rFonts w:eastAsia="Times New Roman" w:cs="Arial"/>
          <w:lang w:eastAsia="cs-CZ"/>
        </w:rPr>
        <w:t>Dodavatel potvrzuje, že on ani žádný z jeho poddodavatelů, prostřednictvím kterých v tomto zadávacím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2095E7C7" w14:textId="1CB6031D" w:rsidR="00C97609" w:rsidRDefault="00F50EFC" w:rsidP="001A6F12">
      <w:pPr>
        <w:spacing w:before="240" w:after="0" w:line="240" w:lineRule="exact"/>
        <w:jc w:val="both"/>
        <w:rPr>
          <w:rFonts w:eastAsia="Times New Roman" w:cs="Arial"/>
          <w:lang w:eastAsia="cs-CZ"/>
        </w:rPr>
      </w:pPr>
      <w:r w:rsidRPr="00B86EBD">
        <w:rPr>
          <w:rFonts w:eastAsia="Times New Roman" w:cs="Arial"/>
          <w:lang w:eastAsia="cs-CZ"/>
        </w:rPr>
        <w:t xml:space="preserve">Dodavatel níže uvede údaje o majetkové struktuře dodavatele a všech poddodavatelů, prostřednictvím kterých v tomto zadávacím řízení prokazuje kvalifikaci: </w:t>
      </w:r>
      <w:r w:rsidRPr="00444A5C">
        <w:rPr>
          <w:rFonts w:eastAsia="Times New Roman" w:cs="Arial"/>
          <w:highlight w:val="yellow"/>
          <w:lang w:eastAsia="cs-CZ"/>
        </w:rPr>
        <w:t>[DOPLNÍ DODAVATEL]</w:t>
      </w:r>
    </w:p>
    <w:p w14:paraId="0DA2251D" w14:textId="77777777" w:rsidR="00C00E66" w:rsidRPr="001A6F12" w:rsidRDefault="00C00E66" w:rsidP="001A6F12">
      <w:pPr>
        <w:spacing w:before="240" w:after="0" w:line="240" w:lineRule="exact"/>
        <w:jc w:val="both"/>
        <w:rPr>
          <w:rFonts w:eastAsia="Times New Roman" w:cs="Arial"/>
          <w:lang w:eastAsia="cs-CZ"/>
        </w:rPr>
      </w:pPr>
    </w:p>
    <w:p w14:paraId="6F848F77"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22886AD6"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09B4985B"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64EC6673"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36465D48"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44755937"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748ECA77"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5C2330F4"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4D19DF0D" w14:textId="77777777" w:rsidR="001A6F12" w:rsidRPr="001A6F12" w:rsidRDefault="001A6F12" w:rsidP="001A6F12">
            <w:pPr>
              <w:spacing w:after="0" w:line="240" w:lineRule="auto"/>
              <w:ind w:firstLine="567"/>
              <w:rPr>
                <w:rFonts w:eastAsia="Times New Roman" w:cs="Calibri"/>
                <w:lang w:eastAsia="cs-CZ"/>
              </w:rPr>
            </w:pPr>
          </w:p>
        </w:tc>
      </w:tr>
    </w:tbl>
    <w:p w14:paraId="2AEEB486"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22903B5E"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124251F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154EB81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07F8F18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74573B42"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5189440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1A04379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ED523F3"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41D0EC6E" w14:textId="77777777" w:rsidR="001A6F12" w:rsidRPr="001A6F12" w:rsidRDefault="001A6F12" w:rsidP="009677F0">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70B18EC" w14:textId="77777777" w:rsidR="001A6F12" w:rsidRPr="001A6F12" w:rsidRDefault="001A6F12" w:rsidP="009677F0">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4FC7CADC" w14:textId="77777777" w:rsidR="001A6F12" w:rsidRPr="001A6F12" w:rsidRDefault="001A6F12" w:rsidP="009677F0">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3EBE2B72" w14:textId="77777777" w:rsidR="001A6F12" w:rsidRPr="001A6F12" w:rsidRDefault="001A6F12" w:rsidP="009677F0">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0957FDE" w14:textId="77777777" w:rsidR="001A6F12" w:rsidRPr="001A6F12" w:rsidRDefault="001A6F12" w:rsidP="009677F0">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22573E1E" w14:textId="77777777" w:rsidR="001A6F12" w:rsidRPr="001A6F12" w:rsidRDefault="001A6F12" w:rsidP="001A6F12">
      <w:pPr>
        <w:spacing w:after="0" w:line="240" w:lineRule="auto"/>
        <w:ind w:firstLine="567"/>
        <w:rPr>
          <w:rFonts w:eastAsia="Times New Roman" w:cs="Times New Roman"/>
          <w:lang w:eastAsia="cs-CZ"/>
        </w:rPr>
      </w:pPr>
    </w:p>
    <w:p w14:paraId="07F6CFE8"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2292A3F1"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6EA811EA" w14:textId="77777777" w:rsidR="001A6F12" w:rsidRPr="001A6F12" w:rsidRDefault="001A6F12" w:rsidP="001A6F12">
      <w:pPr>
        <w:spacing w:after="0" w:line="240" w:lineRule="auto"/>
        <w:ind w:firstLine="567"/>
        <w:rPr>
          <w:rFonts w:eastAsia="Times New Roman" w:cs="Times New Roman"/>
          <w:lang w:eastAsia="cs-CZ"/>
        </w:rPr>
      </w:pPr>
    </w:p>
    <w:p w14:paraId="40C43525"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06998DE8"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2379F16"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6ADEF63E"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1DDB1889"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BE5A79E"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445C23ED" w14:textId="77777777" w:rsidR="001A6F12" w:rsidRPr="001A6F12" w:rsidRDefault="001A6F12" w:rsidP="001A6F12">
            <w:pPr>
              <w:spacing w:after="0" w:line="240" w:lineRule="auto"/>
              <w:ind w:firstLine="567"/>
              <w:rPr>
                <w:rFonts w:eastAsia="Times New Roman" w:cs="Calibri"/>
                <w:lang w:eastAsia="cs-CZ"/>
              </w:rPr>
            </w:pPr>
          </w:p>
        </w:tc>
      </w:tr>
    </w:tbl>
    <w:p w14:paraId="794906A6"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01910811" w14:textId="77777777" w:rsidR="00982E5E" w:rsidRDefault="00982E5E">
      <w:pPr>
        <w:rPr>
          <w:rFonts w:eastAsia="Times New Roman" w:cs="Calibri"/>
          <w:b/>
          <w:bCs/>
          <w:lang w:eastAsia="cs-CZ"/>
        </w:rPr>
      </w:pPr>
    </w:p>
    <w:sectPr w:rsidR="00982E5E" w:rsidSect="00FC6389">
      <w:headerReference w:type="default"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62F711" w14:textId="77777777" w:rsidR="00891334" w:rsidRDefault="00891334" w:rsidP="00962258">
      <w:pPr>
        <w:spacing w:after="0" w:line="240" w:lineRule="auto"/>
      </w:pPr>
      <w:r>
        <w:separator/>
      </w:r>
    </w:p>
  </w:endnote>
  <w:endnote w:type="continuationSeparator" w:id="0">
    <w:p w14:paraId="2FFB1216" w14:textId="77777777" w:rsidR="00891334" w:rsidRDefault="0089133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2F89840E" w14:textId="77777777" w:rsidTr="00D831A3">
      <w:tc>
        <w:tcPr>
          <w:tcW w:w="1361" w:type="dxa"/>
          <w:tcMar>
            <w:left w:w="0" w:type="dxa"/>
            <w:right w:w="0" w:type="dxa"/>
          </w:tcMar>
          <w:vAlign w:val="bottom"/>
        </w:tcPr>
        <w:p w14:paraId="0CF9A05B" w14:textId="3523DCCE"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90FC9">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90FC9">
            <w:rPr>
              <w:rStyle w:val="slostrnky"/>
              <w:noProof/>
            </w:rPr>
            <w:t>15</w:t>
          </w:r>
          <w:r w:rsidRPr="00B8518B">
            <w:rPr>
              <w:rStyle w:val="slostrnky"/>
            </w:rPr>
            <w:fldChar w:fldCharType="end"/>
          </w:r>
        </w:p>
      </w:tc>
      <w:tc>
        <w:tcPr>
          <w:tcW w:w="3458" w:type="dxa"/>
          <w:shd w:val="clear" w:color="auto" w:fill="auto"/>
          <w:tcMar>
            <w:left w:w="0" w:type="dxa"/>
            <w:right w:w="0" w:type="dxa"/>
          </w:tcMar>
        </w:tcPr>
        <w:p w14:paraId="5F89708A" w14:textId="77777777" w:rsidR="00F1715C" w:rsidRDefault="00F1715C" w:rsidP="00B8518B">
          <w:pPr>
            <w:pStyle w:val="Zpat"/>
          </w:pPr>
        </w:p>
      </w:tc>
      <w:tc>
        <w:tcPr>
          <w:tcW w:w="2835" w:type="dxa"/>
          <w:shd w:val="clear" w:color="auto" w:fill="auto"/>
          <w:tcMar>
            <w:left w:w="0" w:type="dxa"/>
            <w:right w:w="0" w:type="dxa"/>
          </w:tcMar>
        </w:tcPr>
        <w:p w14:paraId="36AF41CA" w14:textId="77777777" w:rsidR="00F1715C" w:rsidRDefault="00F1715C" w:rsidP="00B8518B">
          <w:pPr>
            <w:pStyle w:val="Zpat"/>
          </w:pPr>
        </w:p>
      </w:tc>
      <w:tc>
        <w:tcPr>
          <w:tcW w:w="2921" w:type="dxa"/>
        </w:tcPr>
        <w:p w14:paraId="7C7BAC2F" w14:textId="77777777" w:rsidR="00F1715C" w:rsidRDefault="00F1715C" w:rsidP="00D831A3">
          <w:pPr>
            <w:pStyle w:val="Zpat"/>
          </w:pPr>
        </w:p>
      </w:tc>
    </w:tr>
  </w:tbl>
  <w:p w14:paraId="499BE607"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3851BB5D" wp14:editId="0FFB908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388DD56"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00BD11A4" wp14:editId="40E4C6E3">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46A8915"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C0877" w14:paraId="25EB1172" w14:textId="77777777" w:rsidTr="00F1715C">
      <w:tc>
        <w:tcPr>
          <w:tcW w:w="1361" w:type="dxa"/>
          <w:tcMar>
            <w:left w:w="0" w:type="dxa"/>
            <w:right w:w="0" w:type="dxa"/>
          </w:tcMar>
          <w:vAlign w:val="bottom"/>
        </w:tcPr>
        <w:p w14:paraId="61BB150F" w14:textId="22395260" w:rsidR="000C0877" w:rsidRPr="00B8518B" w:rsidRDefault="000C0877"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90FC9">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90FC9">
            <w:rPr>
              <w:rStyle w:val="slostrnky"/>
              <w:noProof/>
            </w:rPr>
            <w:t>15</w:t>
          </w:r>
          <w:r w:rsidRPr="00B8518B">
            <w:rPr>
              <w:rStyle w:val="slostrnky"/>
            </w:rPr>
            <w:fldChar w:fldCharType="end"/>
          </w:r>
        </w:p>
      </w:tc>
      <w:tc>
        <w:tcPr>
          <w:tcW w:w="3458" w:type="dxa"/>
          <w:shd w:val="clear" w:color="auto" w:fill="auto"/>
          <w:tcMar>
            <w:left w:w="0" w:type="dxa"/>
            <w:right w:w="0" w:type="dxa"/>
          </w:tcMar>
        </w:tcPr>
        <w:p w14:paraId="6123D9FB" w14:textId="77777777" w:rsidR="000C0877" w:rsidRDefault="000C0877" w:rsidP="00361A5A">
          <w:pPr>
            <w:pStyle w:val="Zpat"/>
          </w:pPr>
          <w:r>
            <w:t>Správa železnic, státní organizace</w:t>
          </w:r>
        </w:p>
        <w:p w14:paraId="376E63DA" w14:textId="77777777" w:rsidR="000C0877" w:rsidRDefault="000C0877" w:rsidP="00361A5A">
          <w:pPr>
            <w:pStyle w:val="Zpat"/>
          </w:pPr>
          <w:r>
            <w:t>zapsána v obchodním rejstříku vedeném Městským soudem v Praze, spisová značka A 48384</w:t>
          </w:r>
        </w:p>
      </w:tc>
      <w:tc>
        <w:tcPr>
          <w:tcW w:w="2835" w:type="dxa"/>
          <w:shd w:val="clear" w:color="auto" w:fill="auto"/>
          <w:tcMar>
            <w:left w:w="0" w:type="dxa"/>
            <w:right w:w="0" w:type="dxa"/>
          </w:tcMar>
        </w:tcPr>
        <w:p w14:paraId="20F96ABA" w14:textId="77777777" w:rsidR="000C0877" w:rsidRDefault="000C0877" w:rsidP="00361A5A">
          <w:pPr>
            <w:pStyle w:val="Zpat"/>
          </w:pPr>
          <w:r>
            <w:t>Sídlo: Dlážděná 1003/7, 110 00 Praha 1</w:t>
          </w:r>
        </w:p>
        <w:p w14:paraId="1B8034D1" w14:textId="77777777" w:rsidR="000C0877" w:rsidRDefault="000C0877" w:rsidP="00361A5A">
          <w:pPr>
            <w:pStyle w:val="Zpat"/>
          </w:pPr>
          <w:r>
            <w:t>IČO: 709 94 234 DIČ: CZ 709 94 234</w:t>
          </w:r>
        </w:p>
        <w:p w14:paraId="20770833" w14:textId="77777777" w:rsidR="000C0877" w:rsidRDefault="00A67518" w:rsidP="00361A5A">
          <w:pPr>
            <w:pStyle w:val="Zpat"/>
          </w:pPr>
          <w:r>
            <w:t>www.spravazeleznic</w:t>
          </w:r>
          <w:r w:rsidR="000C0877">
            <w:t>.cz</w:t>
          </w:r>
        </w:p>
      </w:tc>
      <w:tc>
        <w:tcPr>
          <w:tcW w:w="2921" w:type="dxa"/>
        </w:tcPr>
        <w:p w14:paraId="6BC2282E" w14:textId="77777777" w:rsidR="009677F0" w:rsidRPr="00B45E9E" w:rsidRDefault="009677F0" w:rsidP="009677F0">
          <w:pPr>
            <w:pStyle w:val="Zpat"/>
            <w:rPr>
              <w:b/>
            </w:rPr>
          </w:pPr>
          <w:r>
            <w:rPr>
              <w:b/>
            </w:rPr>
            <w:t>Stavební správa východ</w:t>
          </w:r>
        </w:p>
        <w:p w14:paraId="128C53BE" w14:textId="77777777" w:rsidR="009677F0" w:rsidRPr="00B45E9E" w:rsidRDefault="009677F0" w:rsidP="009677F0">
          <w:pPr>
            <w:pStyle w:val="Zpat"/>
            <w:rPr>
              <w:b/>
            </w:rPr>
          </w:pPr>
          <w:r>
            <w:rPr>
              <w:b/>
            </w:rPr>
            <w:t>Nerudova 773/1</w:t>
          </w:r>
        </w:p>
        <w:p w14:paraId="5E4205F3" w14:textId="2C754A36" w:rsidR="000C0877" w:rsidRDefault="009677F0" w:rsidP="009677F0">
          <w:pPr>
            <w:pStyle w:val="Zpat"/>
          </w:pPr>
          <w:r>
            <w:rPr>
              <w:b/>
            </w:rPr>
            <w:t>779 00  Olomouc</w:t>
          </w:r>
        </w:p>
      </w:tc>
    </w:tr>
  </w:tbl>
  <w:p w14:paraId="460917E8"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62DC866E" wp14:editId="1A6DFFDB">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86B4EB6" id="Straight Connector 7"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3842589C" wp14:editId="08FD2BDC">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91B595E"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5E702C9"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88695A" w14:textId="77777777" w:rsidR="00891334" w:rsidRDefault="00891334" w:rsidP="00962258">
      <w:pPr>
        <w:spacing w:after="0" w:line="240" w:lineRule="auto"/>
      </w:pPr>
      <w:r>
        <w:separator/>
      </w:r>
    </w:p>
  </w:footnote>
  <w:footnote w:type="continuationSeparator" w:id="0">
    <w:p w14:paraId="70309551" w14:textId="77777777" w:rsidR="00891334" w:rsidRDefault="00891334" w:rsidP="00962258">
      <w:pPr>
        <w:spacing w:after="0" w:line="240" w:lineRule="auto"/>
      </w:pPr>
      <w:r>
        <w:continuationSeparator/>
      </w:r>
    </w:p>
  </w:footnote>
  <w:footnote w:id="1">
    <w:p w14:paraId="265F23FD" w14:textId="77777777" w:rsidR="001A6F12" w:rsidRPr="00DF557C" w:rsidRDefault="001A6F12"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14:paraId="2AF46A6B" w14:textId="77777777" w:rsidR="001A6F12" w:rsidRDefault="001A6F12"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058D44" w14:textId="77777777" w:rsidTr="00C02D0A">
      <w:trPr>
        <w:trHeight w:hRule="exact" w:val="454"/>
      </w:trPr>
      <w:tc>
        <w:tcPr>
          <w:tcW w:w="1361" w:type="dxa"/>
          <w:tcMar>
            <w:top w:w="57" w:type="dxa"/>
            <w:left w:w="0" w:type="dxa"/>
            <w:right w:w="0" w:type="dxa"/>
          </w:tcMar>
        </w:tcPr>
        <w:p w14:paraId="47B4C0F0"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7C5A8170" w14:textId="77777777" w:rsidR="00F1715C" w:rsidRDefault="00F1715C" w:rsidP="00523EA7">
          <w:pPr>
            <w:pStyle w:val="Zpat"/>
          </w:pPr>
        </w:p>
      </w:tc>
      <w:tc>
        <w:tcPr>
          <w:tcW w:w="5698" w:type="dxa"/>
          <w:shd w:val="clear" w:color="auto" w:fill="auto"/>
          <w:tcMar>
            <w:top w:w="57" w:type="dxa"/>
            <w:left w:w="0" w:type="dxa"/>
            <w:right w:w="0" w:type="dxa"/>
          </w:tcMar>
        </w:tcPr>
        <w:p w14:paraId="3724A61E" w14:textId="77777777" w:rsidR="00F1715C" w:rsidRPr="00D6163D" w:rsidRDefault="00F1715C" w:rsidP="00D6163D">
          <w:pPr>
            <w:pStyle w:val="Druhdokumentu"/>
          </w:pPr>
        </w:p>
      </w:tc>
    </w:tr>
  </w:tbl>
  <w:p w14:paraId="34091E4E"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BDAF14D" w14:textId="77777777" w:rsidTr="00F1715C">
      <w:trPr>
        <w:trHeight w:hRule="exact" w:val="936"/>
      </w:trPr>
      <w:tc>
        <w:tcPr>
          <w:tcW w:w="1361" w:type="dxa"/>
          <w:tcMar>
            <w:left w:w="0" w:type="dxa"/>
            <w:right w:w="0" w:type="dxa"/>
          </w:tcMar>
        </w:tcPr>
        <w:p w14:paraId="7B3FDF44" w14:textId="77777777"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58752" behindDoc="0" locked="1" layoutInCell="1" allowOverlap="1" wp14:anchorId="56295107" wp14:editId="23AEDA9E">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1A148A" id="Half Frame 8" o:spid="_x0000_s1026" style="position:absolute;margin-left:251.15pt;margin-top:82.45pt;width:12.75pt;height:12.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5C6523DF" w14:textId="77777777" w:rsidR="00F1715C" w:rsidRDefault="00F1715C" w:rsidP="00FC6389">
          <w:pPr>
            <w:pStyle w:val="Zpat"/>
          </w:pPr>
        </w:p>
      </w:tc>
      <w:tc>
        <w:tcPr>
          <w:tcW w:w="5698" w:type="dxa"/>
          <w:shd w:val="clear" w:color="auto" w:fill="auto"/>
          <w:tcMar>
            <w:left w:w="0" w:type="dxa"/>
            <w:right w:w="0" w:type="dxa"/>
          </w:tcMar>
        </w:tcPr>
        <w:p w14:paraId="2F1DF8B5" w14:textId="77777777" w:rsidR="00F1715C" w:rsidRPr="00D6163D" w:rsidRDefault="00F1715C" w:rsidP="00FC6389">
          <w:pPr>
            <w:pStyle w:val="Druhdokumentu"/>
          </w:pPr>
        </w:p>
      </w:tc>
    </w:tr>
    <w:tr w:rsidR="00F64786" w14:paraId="28773BD5" w14:textId="77777777" w:rsidTr="00F64786">
      <w:trPr>
        <w:trHeight w:hRule="exact" w:val="452"/>
      </w:trPr>
      <w:tc>
        <w:tcPr>
          <w:tcW w:w="1361" w:type="dxa"/>
          <w:tcMar>
            <w:left w:w="0" w:type="dxa"/>
            <w:right w:w="0" w:type="dxa"/>
          </w:tcMar>
        </w:tcPr>
        <w:p w14:paraId="0967DDA2"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70AE4E57" w14:textId="77777777" w:rsidR="00F64786" w:rsidRDefault="00F64786" w:rsidP="00FC6389">
          <w:pPr>
            <w:pStyle w:val="Zpat"/>
          </w:pPr>
        </w:p>
      </w:tc>
      <w:tc>
        <w:tcPr>
          <w:tcW w:w="5698" w:type="dxa"/>
          <w:shd w:val="clear" w:color="auto" w:fill="auto"/>
          <w:tcMar>
            <w:left w:w="0" w:type="dxa"/>
            <w:right w:w="0" w:type="dxa"/>
          </w:tcMar>
        </w:tcPr>
        <w:p w14:paraId="6A004C2D" w14:textId="77777777" w:rsidR="00F64786" w:rsidRDefault="00F64786" w:rsidP="00FC6389">
          <w:pPr>
            <w:pStyle w:val="Druhdokumentu"/>
            <w:rPr>
              <w:noProof/>
            </w:rPr>
          </w:pPr>
        </w:p>
      </w:tc>
    </w:tr>
  </w:tbl>
  <w:p w14:paraId="013F19EC"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59776" behindDoc="0" locked="1" layoutInCell="1" allowOverlap="1" wp14:anchorId="19E4F619" wp14:editId="0605A54F">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342CD7" id="Half Frame 11" o:spid="_x0000_s1026" style="position:absolute;margin-left:428.7pt;margin-top:187.05pt;width:12.75pt;height:12.75pt;rotation:18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ins w:id="2" w:author="Holá Magdaléna, Ing." w:date="2020-01-27T13:30:00Z">
      <w:r w:rsidR="000C0877" w:rsidRPr="00AE589A">
        <w:rPr>
          <w:noProof/>
          <w:lang w:eastAsia="cs-CZ"/>
        </w:rPr>
        <w:drawing>
          <wp:anchor distT="0" distB="0" distL="114300" distR="114300" simplePos="0" relativeHeight="251660800" behindDoc="0" locked="1" layoutInCell="1" allowOverlap="1" wp14:anchorId="4B30FB30" wp14:editId="21A38D3C">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ins>
  </w:p>
  <w:p w14:paraId="6CD22768"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A11375"/>
    <w:multiLevelType w:val="multilevel"/>
    <w:tmpl w:val="1FDA4AC8"/>
    <w:lvl w:ilvl="0">
      <w:start w:val="1"/>
      <w:numFmt w:val="decimal"/>
      <w:pStyle w:val="Nadpis1-1"/>
      <w:lvlText w:val="%1."/>
      <w:lvlJc w:val="left"/>
      <w:pPr>
        <w:tabs>
          <w:tab w:val="num" w:pos="737"/>
        </w:tabs>
        <w:ind w:left="737" w:hanging="737"/>
      </w:pPr>
    </w:lvl>
    <w:lvl w:ilvl="1">
      <w:start w:val="1"/>
      <w:numFmt w:val="decimal"/>
      <w:pStyle w:val="Text1-1"/>
      <w:lvlText w:val="%1.%2"/>
      <w:lvlJc w:val="left"/>
      <w:pPr>
        <w:tabs>
          <w:tab w:val="num" w:pos="737"/>
        </w:tabs>
        <w:ind w:left="737" w:hanging="737"/>
      </w:pPr>
    </w:lvl>
    <w:lvl w:ilvl="2">
      <w:start w:val="1"/>
      <w:numFmt w:val="decimal"/>
      <w:pStyle w:val="Text1-2"/>
      <w:lvlText w:val="%1.%2.%3"/>
      <w:lvlJc w:val="left"/>
      <w:pPr>
        <w:tabs>
          <w:tab w:val="num" w:pos="1474"/>
        </w:tabs>
        <w:ind w:left="1474" w:hanging="737"/>
      </w:pPr>
      <w:rPr>
        <w:rFonts w:ascii="Calibri" w:hAnsi="Calibri" w:cs="Times New Roman" w:hint="default"/>
        <w:b w:val="0"/>
        <w:i w:val="0"/>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00D64EE"/>
    <w:multiLevelType w:val="hybridMultilevel"/>
    <w:tmpl w:val="3050D7EC"/>
    <w:lvl w:ilvl="0" w:tplc="BD1A2AC4">
      <w:start w:val="4"/>
      <w:numFmt w:val="bullet"/>
      <w:lvlText w:val="-"/>
      <w:lvlJc w:val="left"/>
      <w:pPr>
        <w:ind w:left="720" w:hanging="360"/>
      </w:pPr>
      <w:rPr>
        <w:rFonts w:ascii="Verdana" w:eastAsiaTheme="minorHAnsi" w:hAnsi="Verdana"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78F0CD4"/>
    <w:multiLevelType w:val="hybridMultilevel"/>
    <w:tmpl w:val="FDEE3E4A"/>
    <w:lvl w:ilvl="0" w:tplc="0764F41C">
      <w:start w:val="1"/>
      <w:numFmt w:val="lowerLetter"/>
      <w:lvlText w:val="%1)"/>
      <w:lvlJc w:val="left"/>
      <w:pPr>
        <w:ind w:left="862" w:hanging="360"/>
      </w:pPr>
      <w:rPr>
        <w:sz w:val="18"/>
        <w:szCs w:val="18"/>
      </w:rPr>
    </w:lvl>
    <w:lvl w:ilvl="1" w:tplc="04050019">
      <w:start w:val="1"/>
      <w:numFmt w:val="lowerLetter"/>
      <w:lvlText w:val="%2."/>
      <w:lvlJc w:val="left"/>
      <w:pPr>
        <w:ind w:left="1582" w:hanging="360"/>
      </w:pPr>
    </w:lvl>
    <w:lvl w:ilvl="2" w:tplc="0405001B">
      <w:start w:val="1"/>
      <w:numFmt w:val="lowerRoman"/>
      <w:lvlText w:val="%3."/>
      <w:lvlJc w:val="right"/>
      <w:pPr>
        <w:ind w:left="2302" w:hanging="180"/>
      </w:pPr>
    </w:lvl>
    <w:lvl w:ilvl="3" w:tplc="0405000F">
      <w:start w:val="1"/>
      <w:numFmt w:val="decimal"/>
      <w:lvlText w:val="%4."/>
      <w:lvlJc w:val="left"/>
      <w:pPr>
        <w:ind w:left="3022" w:hanging="360"/>
      </w:pPr>
    </w:lvl>
    <w:lvl w:ilvl="4" w:tplc="04050019">
      <w:start w:val="1"/>
      <w:numFmt w:val="lowerLetter"/>
      <w:lvlText w:val="%5."/>
      <w:lvlJc w:val="left"/>
      <w:pPr>
        <w:ind w:left="3742" w:hanging="360"/>
      </w:pPr>
    </w:lvl>
    <w:lvl w:ilvl="5" w:tplc="0405001B">
      <w:start w:val="1"/>
      <w:numFmt w:val="lowerRoman"/>
      <w:lvlText w:val="%6."/>
      <w:lvlJc w:val="right"/>
      <w:pPr>
        <w:ind w:left="4462" w:hanging="180"/>
      </w:pPr>
    </w:lvl>
    <w:lvl w:ilvl="6" w:tplc="0405000F">
      <w:start w:val="1"/>
      <w:numFmt w:val="decimal"/>
      <w:lvlText w:val="%7."/>
      <w:lvlJc w:val="left"/>
      <w:pPr>
        <w:ind w:left="5182" w:hanging="360"/>
      </w:pPr>
    </w:lvl>
    <w:lvl w:ilvl="7" w:tplc="04050019">
      <w:start w:val="1"/>
      <w:numFmt w:val="lowerLetter"/>
      <w:lvlText w:val="%8."/>
      <w:lvlJc w:val="left"/>
      <w:pPr>
        <w:ind w:left="5902" w:hanging="360"/>
      </w:pPr>
    </w:lvl>
    <w:lvl w:ilvl="8" w:tplc="0405001B">
      <w:start w:val="1"/>
      <w:numFmt w:val="lowerRoman"/>
      <w:lvlText w:val="%9."/>
      <w:lvlJc w:val="right"/>
      <w:pPr>
        <w:ind w:left="6622" w:hanging="180"/>
      </w:pPr>
    </w:lvl>
  </w:abstractNum>
  <w:abstractNum w:abstractNumId="6"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7"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1DEB75B1"/>
    <w:multiLevelType w:val="hybridMultilevel"/>
    <w:tmpl w:val="62CC8BEC"/>
    <w:lvl w:ilvl="0" w:tplc="BFA2297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0"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1" w15:restartNumberingAfterBreak="0">
    <w:nsid w:val="2BF76403"/>
    <w:multiLevelType w:val="multilevel"/>
    <w:tmpl w:val="0D34D660"/>
    <w:numStyleLink w:val="ListBulletmultilevel"/>
  </w:abstractNum>
  <w:abstractNum w:abstractNumId="12"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3" w15:restartNumberingAfterBreak="0">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4"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Times New Roman"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D400CCA"/>
    <w:multiLevelType w:val="multilevel"/>
    <w:tmpl w:val="75DAD0C4"/>
    <w:lvl w:ilvl="0">
      <w:numFmt w:val="bullet"/>
      <w:lvlText w:val="-"/>
      <w:lvlJc w:val="left"/>
      <w:pPr>
        <w:ind w:left="1110" w:hanging="360"/>
      </w:pPr>
      <w:rPr>
        <w:rFonts w:ascii="Calibri" w:hAnsi="Calibri" w:hint="default"/>
      </w:rPr>
    </w:lvl>
    <w:lvl w:ilvl="1">
      <w:start w:val="1"/>
      <w:numFmt w:val="bullet"/>
      <w:lvlText w:val="o"/>
      <w:lvlJc w:val="left"/>
      <w:pPr>
        <w:ind w:left="1830" w:hanging="360"/>
      </w:pPr>
      <w:rPr>
        <w:rFonts w:ascii="Courier New" w:hAnsi="Courier New" w:hint="default"/>
      </w:rPr>
    </w:lvl>
    <w:lvl w:ilvl="2">
      <w:start w:val="1"/>
      <w:numFmt w:val="bullet"/>
      <w:lvlText w:val=""/>
      <w:lvlJc w:val="left"/>
      <w:pPr>
        <w:ind w:left="2550" w:hanging="360"/>
      </w:pPr>
      <w:rPr>
        <w:rFonts w:ascii="Wingdings" w:hAnsi="Wingdings" w:hint="default"/>
      </w:rPr>
    </w:lvl>
    <w:lvl w:ilvl="3">
      <w:start w:val="1"/>
      <w:numFmt w:val="bullet"/>
      <w:lvlText w:val=""/>
      <w:lvlJc w:val="left"/>
      <w:pPr>
        <w:ind w:left="3270" w:hanging="360"/>
      </w:pPr>
      <w:rPr>
        <w:rFonts w:ascii="Symbol" w:hAnsi="Symbol" w:hint="default"/>
      </w:rPr>
    </w:lvl>
    <w:lvl w:ilvl="4">
      <w:start w:val="1"/>
      <w:numFmt w:val="bullet"/>
      <w:lvlText w:val="o"/>
      <w:lvlJc w:val="left"/>
      <w:pPr>
        <w:ind w:left="3990" w:hanging="360"/>
      </w:pPr>
      <w:rPr>
        <w:rFonts w:ascii="Courier New" w:hAnsi="Courier New" w:cs="Courier New" w:hint="default"/>
      </w:rPr>
    </w:lvl>
    <w:lvl w:ilvl="5">
      <w:start w:val="1"/>
      <w:numFmt w:val="bullet"/>
      <w:lvlText w:val=""/>
      <w:lvlJc w:val="left"/>
      <w:pPr>
        <w:ind w:left="4710" w:hanging="360"/>
      </w:pPr>
      <w:rPr>
        <w:rFonts w:ascii="Wingdings" w:hAnsi="Wingdings" w:hint="default"/>
      </w:rPr>
    </w:lvl>
    <w:lvl w:ilvl="6">
      <w:start w:val="1"/>
      <w:numFmt w:val="bullet"/>
      <w:lvlText w:val=""/>
      <w:lvlJc w:val="left"/>
      <w:pPr>
        <w:ind w:left="5430" w:hanging="360"/>
      </w:pPr>
      <w:rPr>
        <w:rFonts w:ascii="Symbol" w:hAnsi="Symbol" w:hint="default"/>
      </w:rPr>
    </w:lvl>
    <w:lvl w:ilvl="7">
      <w:start w:val="1"/>
      <w:numFmt w:val="bullet"/>
      <w:lvlText w:val="o"/>
      <w:lvlJc w:val="left"/>
      <w:pPr>
        <w:ind w:left="6150" w:hanging="360"/>
      </w:pPr>
      <w:rPr>
        <w:rFonts w:ascii="Courier New" w:hAnsi="Courier New" w:cs="Courier New" w:hint="default"/>
      </w:rPr>
    </w:lvl>
    <w:lvl w:ilvl="8">
      <w:start w:val="1"/>
      <w:numFmt w:val="bullet"/>
      <w:lvlText w:val=""/>
      <w:lvlJc w:val="left"/>
      <w:pPr>
        <w:ind w:left="6870" w:hanging="360"/>
      </w:pPr>
      <w:rPr>
        <w:rFonts w:ascii="Wingdings" w:hAnsi="Wingdings" w:hint="default"/>
      </w:rPr>
    </w:lvl>
  </w:abstractNum>
  <w:abstractNum w:abstractNumId="16" w15:restartNumberingAfterBreak="0">
    <w:nsid w:val="3DB804A6"/>
    <w:multiLevelType w:val="hybridMultilevel"/>
    <w:tmpl w:val="0B0AD5BE"/>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8"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19"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0"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1" w15:restartNumberingAfterBreak="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22"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3" w15:restartNumberingAfterBreak="0">
    <w:nsid w:val="74070991"/>
    <w:multiLevelType w:val="multilevel"/>
    <w:tmpl w:val="CABE99FC"/>
    <w:numStyleLink w:val="ListNumbermultilevel"/>
  </w:abstractNum>
  <w:abstractNum w:abstractNumId="24"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8"/>
  </w:num>
  <w:num w:numId="2">
    <w:abstractNumId w:val="2"/>
  </w:num>
  <w:num w:numId="3">
    <w:abstractNumId w:val="11"/>
  </w:num>
  <w:num w:numId="4">
    <w:abstractNumId w:val="23"/>
  </w:num>
  <w:num w:numId="5">
    <w:abstractNumId w:val="0"/>
  </w:num>
  <w:num w:numId="6">
    <w:abstractNumId w:val="16"/>
  </w:num>
  <w:num w:numId="7">
    <w:abstractNumId w:val="22"/>
  </w:num>
  <w:num w:numId="8">
    <w:abstractNumId w:val="24"/>
  </w:num>
  <w:num w:numId="9">
    <w:abstractNumId w:val="17"/>
  </w:num>
  <w:num w:numId="10">
    <w:abstractNumId w:val="20"/>
  </w:num>
  <w:num w:numId="11">
    <w:abstractNumId w:val="12"/>
  </w:num>
  <w:num w:numId="12">
    <w:abstractNumId w:val="7"/>
  </w:num>
  <w:num w:numId="13">
    <w:abstractNumId w:val="18"/>
  </w:num>
  <w:num w:numId="14">
    <w:abstractNumId w:val="3"/>
  </w:num>
  <w:num w:numId="15">
    <w:abstractNumId w:val="10"/>
  </w:num>
  <w:num w:numId="16">
    <w:abstractNumId w:val="9"/>
  </w:num>
  <w:num w:numId="17">
    <w:abstractNumId w:val="13"/>
  </w:num>
  <w:num w:numId="18">
    <w:abstractNumId w:val="25"/>
  </w:num>
  <w:num w:numId="19">
    <w:abstractNumId w:val="19"/>
  </w:num>
  <w:num w:numId="20">
    <w:abstractNumId w:val="6"/>
  </w:num>
  <w:num w:numId="21">
    <w:abstractNumId w:val="21"/>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num>
  <w:num w:numId="26">
    <w:abstractNumId w:val="1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doNotShadeFormData/>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0494F"/>
    <w:rsid w:val="000167B5"/>
    <w:rsid w:val="00033432"/>
    <w:rsid w:val="000335CC"/>
    <w:rsid w:val="000715D2"/>
    <w:rsid w:val="00072C1E"/>
    <w:rsid w:val="00076065"/>
    <w:rsid w:val="000B6C7E"/>
    <w:rsid w:val="000B7907"/>
    <w:rsid w:val="000C0429"/>
    <w:rsid w:val="000C0877"/>
    <w:rsid w:val="000C45E8"/>
    <w:rsid w:val="000C7E81"/>
    <w:rsid w:val="000D7F1B"/>
    <w:rsid w:val="00114472"/>
    <w:rsid w:val="00170EC5"/>
    <w:rsid w:val="001747C1"/>
    <w:rsid w:val="0018596A"/>
    <w:rsid w:val="001A6F12"/>
    <w:rsid w:val="001B69C2"/>
    <w:rsid w:val="001C4DA0"/>
    <w:rsid w:val="00207DF5"/>
    <w:rsid w:val="00267369"/>
    <w:rsid w:val="0026785D"/>
    <w:rsid w:val="002C31BF"/>
    <w:rsid w:val="002E0CD7"/>
    <w:rsid w:val="002F026B"/>
    <w:rsid w:val="002F45B0"/>
    <w:rsid w:val="00357BC6"/>
    <w:rsid w:val="0037111D"/>
    <w:rsid w:val="003937FF"/>
    <w:rsid w:val="0039425A"/>
    <w:rsid w:val="003956C6"/>
    <w:rsid w:val="003E6B9A"/>
    <w:rsid w:val="003E75CE"/>
    <w:rsid w:val="0041380F"/>
    <w:rsid w:val="00444A5C"/>
    <w:rsid w:val="00450F07"/>
    <w:rsid w:val="00453CD3"/>
    <w:rsid w:val="00455BC7"/>
    <w:rsid w:val="00460660"/>
    <w:rsid w:val="004609D5"/>
    <w:rsid w:val="00460CCB"/>
    <w:rsid w:val="00477370"/>
    <w:rsid w:val="00483F34"/>
    <w:rsid w:val="00486107"/>
    <w:rsid w:val="00491827"/>
    <w:rsid w:val="004926B0"/>
    <w:rsid w:val="004943C7"/>
    <w:rsid w:val="00496FD3"/>
    <w:rsid w:val="004A7C69"/>
    <w:rsid w:val="004C4399"/>
    <w:rsid w:val="004C69ED"/>
    <w:rsid w:val="004C787C"/>
    <w:rsid w:val="004F4B9B"/>
    <w:rsid w:val="00501654"/>
    <w:rsid w:val="00511AB9"/>
    <w:rsid w:val="00523EA7"/>
    <w:rsid w:val="00542527"/>
    <w:rsid w:val="00551D1F"/>
    <w:rsid w:val="00553375"/>
    <w:rsid w:val="00557C85"/>
    <w:rsid w:val="005658A6"/>
    <w:rsid w:val="005720E7"/>
    <w:rsid w:val="005722BB"/>
    <w:rsid w:val="005736B7"/>
    <w:rsid w:val="00575E5A"/>
    <w:rsid w:val="00580594"/>
    <w:rsid w:val="00584E2A"/>
    <w:rsid w:val="00596C7E"/>
    <w:rsid w:val="005A64E9"/>
    <w:rsid w:val="005B5EE9"/>
    <w:rsid w:val="005D3B80"/>
    <w:rsid w:val="005E0F20"/>
    <w:rsid w:val="005E5911"/>
    <w:rsid w:val="006104F6"/>
    <w:rsid w:val="0061068E"/>
    <w:rsid w:val="00621F7A"/>
    <w:rsid w:val="00660AD3"/>
    <w:rsid w:val="006701EE"/>
    <w:rsid w:val="0068510D"/>
    <w:rsid w:val="00694044"/>
    <w:rsid w:val="006974BB"/>
    <w:rsid w:val="006A5570"/>
    <w:rsid w:val="006A689C"/>
    <w:rsid w:val="006B3D79"/>
    <w:rsid w:val="006E0578"/>
    <w:rsid w:val="006E314D"/>
    <w:rsid w:val="006E7F06"/>
    <w:rsid w:val="006F5764"/>
    <w:rsid w:val="00710723"/>
    <w:rsid w:val="00723ED1"/>
    <w:rsid w:val="00735ED4"/>
    <w:rsid w:val="00743525"/>
    <w:rsid w:val="007531A0"/>
    <w:rsid w:val="0076286B"/>
    <w:rsid w:val="00764595"/>
    <w:rsid w:val="00766846"/>
    <w:rsid w:val="0077673A"/>
    <w:rsid w:val="007846E1"/>
    <w:rsid w:val="00790FC9"/>
    <w:rsid w:val="007B570C"/>
    <w:rsid w:val="007E4A6E"/>
    <w:rsid w:val="007E4F8B"/>
    <w:rsid w:val="007F56A7"/>
    <w:rsid w:val="00807DD0"/>
    <w:rsid w:val="00813F11"/>
    <w:rsid w:val="00873EEC"/>
    <w:rsid w:val="00891334"/>
    <w:rsid w:val="008A3568"/>
    <w:rsid w:val="008D03B9"/>
    <w:rsid w:val="008D5ABC"/>
    <w:rsid w:val="008E7782"/>
    <w:rsid w:val="008F13B4"/>
    <w:rsid w:val="008F18D6"/>
    <w:rsid w:val="00904780"/>
    <w:rsid w:val="009113A8"/>
    <w:rsid w:val="00922385"/>
    <w:rsid w:val="009223DF"/>
    <w:rsid w:val="00936091"/>
    <w:rsid w:val="00940D8A"/>
    <w:rsid w:val="00962258"/>
    <w:rsid w:val="009677F0"/>
    <w:rsid w:val="009678B7"/>
    <w:rsid w:val="00982411"/>
    <w:rsid w:val="00982E5E"/>
    <w:rsid w:val="00982EDE"/>
    <w:rsid w:val="00991C88"/>
    <w:rsid w:val="00992D9C"/>
    <w:rsid w:val="00996CB8"/>
    <w:rsid w:val="009A7568"/>
    <w:rsid w:val="009B2E97"/>
    <w:rsid w:val="009B72CC"/>
    <w:rsid w:val="009C025B"/>
    <w:rsid w:val="009C2B8D"/>
    <w:rsid w:val="009E07F4"/>
    <w:rsid w:val="009F392E"/>
    <w:rsid w:val="00A11738"/>
    <w:rsid w:val="00A167B8"/>
    <w:rsid w:val="00A44328"/>
    <w:rsid w:val="00A6177B"/>
    <w:rsid w:val="00A65E3E"/>
    <w:rsid w:val="00A66136"/>
    <w:rsid w:val="00A67518"/>
    <w:rsid w:val="00AA4CBB"/>
    <w:rsid w:val="00AA65FA"/>
    <w:rsid w:val="00AA7351"/>
    <w:rsid w:val="00AD056F"/>
    <w:rsid w:val="00AD2773"/>
    <w:rsid w:val="00AD6731"/>
    <w:rsid w:val="00AE1DDE"/>
    <w:rsid w:val="00B038D1"/>
    <w:rsid w:val="00B1153B"/>
    <w:rsid w:val="00B15B5E"/>
    <w:rsid w:val="00B15D0D"/>
    <w:rsid w:val="00B23CA3"/>
    <w:rsid w:val="00B3491A"/>
    <w:rsid w:val="00B367CC"/>
    <w:rsid w:val="00B45E9E"/>
    <w:rsid w:val="00B55F9C"/>
    <w:rsid w:val="00B75EE1"/>
    <w:rsid w:val="00B77481"/>
    <w:rsid w:val="00B841EE"/>
    <w:rsid w:val="00B8518B"/>
    <w:rsid w:val="00BA168D"/>
    <w:rsid w:val="00BB3740"/>
    <w:rsid w:val="00BD7E91"/>
    <w:rsid w:val="00BF374D"/>
    <w:rsid w:val="00C00E66"/>
    <w:rsid w:val="00C02D0A"/>
    <w:rsid w:val="00C03A6E"/>
    <w:rsid w:val="00C17519"/>
    <w:rsid w:val="00C30759"/>
    <w:rsid w:val="00C44F6A"/>
    <w:rsid w:val="00C727E5"/>
    <w:rsid w:val="00C8207D"/>
    <w:rsid w:val="00C94497"/>
    <w:rsid w:val="00C97609"/>
    <w:rsid w:val="00CB7B5A"/>
    <w:rsid w:val="00CC03AF"/>
    <w:rsid w:val="00CC1E2B"/>
    <w:rsid w:val="00CD1FC4"/>
    <w:rsid w:val="00CD63CB"/>
    <w:rsid w:val="00CE371D"/>
    <w:rsid w:val="00D02A4D"/>
    <w:rsid w:val="00D21061"/>
    <w:rsid w:val="00D316A7"/>
    <w:rsid w:val="00D4108E"/>
    <w:rsid w:val="00D41E04"/>
    <w:rsid w:val="00D4678E"/>
    <w:rsid w:val="00D6163D"/>
    <w:rsid w:val="00D63009"/>
    <w:rsid w:val="00D831A3"/>
    <w:rsid w:val="00D902AD"/>
    <w:rsid w:val="00DA6FFE"/>
    <w:rsid w:val="00DC3110"/>
    <w:rsid w:val="00DD46F3"/>
    <w:rsid w:val="00DD58A6"/>
    <w:rsid w:val="00DE56F2"/>
    <w:rsid w:val="00DF116D"/>
    <w:rsid w:val="00E824F1"/>
    <w:rsid w:val="00E852B8"/>
    <w:rsid w:val="00EB104F"/>
    <w:rsid w:val="00EC4284"/>
    <w:rsid w:val="00ED14BD"/>
    <w:rsid w:val="00ED7333"/>
    <w:rsid w:val="00F01440"/>
    <w:rsid w:val="00F01F4A"/>
    <w:rsid w:val="00F01FED"/>
    <w:rsid w:val="00F12DEC"/>
    <w:rsid w:val="00F1715C"/>
    <w:rsid w:val="00F26AC7"/>
    <w:rsid w:val="00F310F8"/>
    <w:rsid w:val="00F35939"/>
    <w:rsid w:val="00F36973"/>
    <w:rsid w:val="00F45607"/>
    <w:rsid w:val="00F50EFC"/>
    <w:rsid w:val="00F64786"/>
    <w:rsid w:val="00F659EB"/>
    <w:rsid w:val="00F804A7"/>
    <w:rsid w:val="00F862D6"/>
    <w:rsid w:val="00F86BA6"/>
    <w:rsid w:val="00FC44E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69161D6A"/>
  <w14:defaultImageDpi w14:val="32767"/>
  <w15:docId w15:val="{124E41D7-3237-44F0-9B0E-33258E62A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4"/>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4"/>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4"/>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4"/>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character" w:customStyle="1" w:styleId="Text1-1Char">
    <w:name w:val="_Text_1-1 Char"/>
    <w:basedOn w:val="Standardnpsmoodstavce"/>
    <w:link w:val="Text1-1"/>
    <w:locked/>
    <w:rsid w:val="00F36973"/>
  </w:style>
  <w:style w:type="paragraph" w:customStyle="1" w:styleId="Text1-1">
    <w:name w:val="_Text_1-1"/>
    <w:basedOn w:val="Normln"/>
    <w:link w:val="Text1-1Char"/>
    <w:rsid w:val="00F36973"/>
    <w:pPr>
      <w:numPr>
        <w:ilvl w:val="1"/>
        <w:numId w:val="22"/>
      </w:numPr>
      <w:spacing w:after="120"/>
      <w:jc w:val="both"/>
    </w:pPr>
  </w:style>
  <w:style w:type="paragraph" w:customStyle="1" w:styleId="Nadpis1-1">
    <w:name w:val="_Nadpis_1-1"/>
    <w:basedOn w:val="Normln"/>
    <w:rsid w:val="00F36973"/>
    <w:pPr>
      <w:keepNext/>
      <w:numPr>
        <w:numId w:val="22"/>
      </w:numPr>
      <w:spacing w:before="240" w:after="120"/>
      <w:contextualSpacing/>
    </w:pPr>
    <w:rPr>
      <w:rFonts w:ascii="Calibri Light" w:hAnsi="Calibri Light" w:cs="Calibri Light"/>
      <w:b/>
      <w:bCs/>
      <w:caps/>
      <w:sz w:val="22"/>
      <w:szCs w:val="22"/>
    </w:rPr>
  </w:style>
  <w:style w:type="character" w:customStyle="1" w:styleId="Odrka1-1Char">
    <w:name w:val="_Odrážka_1-1_• Char"/>
    <w:basedOn w:val="Standardnpsmoodstavce"/>
    <w:link w:val="Odrka1-1"/>
    <w:locked/>
    <w:rsid w:val="00F36973"/>
  </w:style>
  <w:style w:type="paragraph" w:customStyle="1" w:styleId="Odrka1-1">
    <w:name w:val="_Odrážka_1-1_•"/>
    <w:basedOn w:val="Normln"/>
    <w:link w:val="Odrka1-1Char"/>
    <w:rsid w:val="00F36973"/>
    <w:pPr>
      <w:numPr>
        <w:numId w:val="23"/>
      </w:numPr>
      <w:spacing w:after="120"/>
      <w:jc w:val="both"/>
    </w:pPr>
  </w:style>
  <w:style w:type="paragraph" w:customStyle="1" w:styleId="Odrka1-2-">
    <w:name w:val="_Odrážka_1-2_-"/>
    <w:basedOn w:val="Normln"/>
    <w:rsid w:val="00F36973"/>
    <w:pPr>
      <w:numPr>
        <w:ilvl w:val="1"/>
        <w:numId w:val="23"/>
      </w:numPr>
      <w:spacing w:after="60"/>
      <w:jc w:val="both"/>
    </w:pPr>
    <w:rPr>
      <w:rFonts w:ascii="Calibri" w:hAnsi="Calibri" w:cs="Calibri"/>
      <w:sz w:val="22"/>
      <w:szCs w:val="22"/>
    </w:rPr>
  </w:style>
  <w:style w:type="paragraph" w:customStyle="1" w:styleId="Odrka1-3">
    <w:name w:val="_Odrážka_1-3_·"/>
    <w:basedOn w:val="Normln"/>
    <w:rsid w:val="00F36973"/>
    <w:pPr>
      <w:numPr>
        <w:ilvl w:val="2"/>
        <w:numId w:val="23"/>
      </w:numPr>
      <w:spacing w:after="60"/>
      <w:jc w:val="both"/>
    </w:pPr>
    <w:rPr>
      <w:rFonts w:ascii="Calibri" w:hAnsi="Calibri" w:cs="Calibri"/>
      <w:sz w:val="22"/>
      <w:szCs w:val="22"/>
    </w:rPr>
  </w:style>
  <w:style w:type="paragraph" w:customStyle="1" w:styleId="Text1-2">
    <w:name w:val="_Text_1-2"/>
    <w:basedOn w:val="Normln"/>
    <w:rsid w:val="00F36973"/>
    <w:pPr>
      <w:numPr>
        <w:ilvl w:val="2"/>
        <w:numId w:val="22"/>
      </w:numPr>
      <w:spacing w:after="120"/>
      <w:ind w:left="3572" w:hanging="360"/>
      <w:jc w:val="both"/>
    </w:pPr>
    <w:rPr>
      <w:rFonts w:ascii="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527708">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98786099">
      <w:bodyDiv w:val="1"/>
      <w:marLeft w:val="0"/>
      <w:marRight w:val="0"/>
      <w:marTop w:val="0"/>
      <w:marBottom w:val="0"/>
      <w:divBdr>
        <w:top w:val="none" w:sz="0" w:space="0" w:color="auto"/>
        <w:left w:val="none" w:sz="0" w:space="0" w:color="auto"/>
        <w:bottom w:val="none" w:sz="0" w:space="0" w:color="auto"/>
        <w:right w:val="none" w:sz="0" w:space="0" w:color="auto"/>
      </w:divBdr>
    </w:div>
    <w:div w:id="77957075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manual.htm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purl.org/dc/dcmitype/"/>
    <ds:schemaRef ds:uri="http://purl.org/dc/elements/1.1/"/>
    <ds:schemaRef ds:uri="http://schemas.microsoft.com/office/2006/metadata/properties"/>
    <ds:schemaRef ds:uri="http://schemas.microsoft.com/sharepoint/v3"/>
    <ds:schemaRef ds:uri="http://schemas.microsoft.com/office/2006/documentManagement/types"/>
    <ds:schemaRef ds:uri="http://purl.org/dc/terms/"/>
    <ds:schemaRef ds:uri="http://schemas.openxmlformats.org/package/2006/metadata/core-properties"/>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57B13C2-3F24-40A8-9091-7AE82DBBA9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316</TotalTime>
  <Pages>15</Pages>
  <Words>7374</Words>
  <Characters>43510</Characters>
  <Application>Microsoft Office Word</Application>
  <DocSecurity>0</DocSecurity>
  <Lines>362</Lines>
  <Paragraphs>101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50783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Lacigová Kateřina, Mgr.</cp:lastModifiedBy>
  <cp:revision>35</cp:revision>
  <cp:lastPrinted>2019-02-22T13:28:00Z</cp:lastPrinted>
  <dcterms:created xsi:type="dcterms:W3CDTF">2020-01-27T12:32:00Z</dcterms:created>
  <dcterms:modified xsi:type="dcterms:W3CDTF">2022-02-03T11:33:00Z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